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722A105B"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175174">
        <w:rPr>
          <w:rFonts w:ascii="GHEA Grapalat" w:hAnsi="GHEA Grapalat"/>
          <w:lang w:val="hy-AM"/>
        </w:rPr>
        <w:t>25</w:t>
      </w:r>
      <w:r w:rsidR="00FB2BEA">
        <w:rPr>
          <w:rFonts w:ascii="GHEA Grapalat" w:hAnsi="GHEA Grapalat"/>
          <w:lang w:val="hy-AM"/>
        </w:rPr>
        <w:t>.</w:t>
      </w:r>
      <w:r w:rsidR="00F721AA">
        <w:rPr>
          <w:rFonts w:ascii="GHEA Grapalat" w:hAnsi="GHEA Grapalat"/>
          <w:lang w:val="hy-AM"/>
        </w:rPr>
        <w:t>02</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w:t>
      </w:r>
      <w:r w:rsidR="00AD0062">
        <w:rPr>
          <w:rFonts w:ascii="GHEA Grapalat" w:hAnsi="GHEA Grapalat"/>
          <w:lang w:val="hy-AM"/>
        </w:rPr>
        <w:t>6</w:t>
      </w:r>
      <w:r w:rsidRPr="00051B69">
        <w:rPr>
          <w:rFonts w:ascii="GHEA Grapalat" w:hAnsi="GHEA Grapalat"/>
        </w:rPr>
        <w:t xml:space="preserve"> года N </w:t>
      </w:r>
      <w:r w:rsidR="006B5894">
        <w:rPr>
          <w:rFonts w:ascii="GHEA Grapalat" w:hAnsi="GHEA Grapalat"/>
          <w:lang w:val="hy-AM"/>
        </w:rPr>
        <w:t>2</w:t>
      </w:r>
    </w:p>
    <w:p w14:paraId="5960BA97" w14:textId="6EE39073"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175174">
        <w:rPr>
          <w:rFonts w:ascii="GHEA Grapalat" w:hAnsi="GHEA Grapalat"/>
        </w:rPr>
        <w:t>ԵՔ-ԲՄԽԾՁԲ-26/36</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2A2A9906"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r w:rsidR="00175174">
        <w:rPr>
          <w:rFonts w:ascii="GHEA Grapalat" w:hAnsi="GHEA Grapalat"/>
          <w:b/>
          <w:bCs/>
          <w:iCs/>
          <w:lang w:val="hy-AM"/>
        </w:rPr>
        <w:t>по техническому контролю качества работ по благоустройству двора детского сада № 143 Шенгавитского административного района г.Еревана</w:t>
      </w:r>
      <w:r w:rsidR="00B164EC">
        <w:rPr>
          <w:rFonts w:ascii="GHEA Grapalat" w:hAnsi="GHEA Grapalat"/>
          <w:b/>
          <w:bCs/>
          <w:iCs/>
          <w:lang w:val="hy-AM"/>
        </w:rPr>
        <w:t xml:space="preserve">  </w:t>
      </w:r>
      <w:r w:rsidR="00CF6DD9" w:rsidRPr="00CF6DD9">
        <w:rPr>
          <w:rFonts w:ascii="GHEA Grapalat" w:hAnsi="GHEA Grapalat"/>
          <w:b/>
          <w:bCs/>
          <w:iCs/>
          <w:lang w:val="hy-AM"/>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B164EC"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w:t>
      </w:r>
      <w:r w:rsidRPr="00B164EC">
        <w:rPr>
          <w:rFonts w:ascii="GHEA Grapalat" w:hAnsi="GHEA Grapalat"/>
          <w:spacing w:val="-6"/>
        </w:rPr>
        <w:t xml:space="preserve">форме в течение рабочего дня, следующего за днем получения заявления. </w:t>
      </w:r>
    </w:p>
    <w:p w14:paraId="491FEC24" w14:textId="707D67FB" w:rsidR="00051B69" w:rsidRPr="00B164EC" w:rsidRDefault="00051B69" w:rsidP="00051B69">
      <w:pPr>
        <w:widowControl w:val="0"/>
        <w:spacing w:after="160"/>
        <w:ind w:firstLine="567"/>
        <w:jc w:val="both"/>
        <w:rPr>
          <w:rFonts w:ascii="GHEA Grapalat" w:hAnsi="GHEA Grapalat"/>
          <w:lang w:val="hy-AM"/>
        </w:rPr>
      </w:pPr>
      <w:r w:rsidRPr="00B164EC">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B164EC">
        <w:rPr>
          <w:rFonts w:ascii="Arial LatArm" w:hAnsi="Arial LatArm"/>
          <w:i/>
          <w:sz w:val="20"/>
          <w:szCs w:val="20"/>
        </w:rPr>
        <w:fldChar w:fldCharType="begin"/>
      </w:r>
      <w:r w:rsidRPr="00B164EC">
        <w:rPr>
          <w:rFonts w:ascii="Arial LatArm" w:hAnsi="Arial LatArm"/>
          <w:i/>
          <w:sz w:val="20"/>
          <w:szCs w:val="20"/>
        </w:rPr>
        <w:instrText>HYPERLINK "http://www.armeps.am/" \h</w:instrText>
      </w:r>
      <w:r w:rsidRPr="00B164EC">
        <w:rPr>
          <w:rFonts w:ascii="Arial LatArm" w:hAnsi="Arial LatArm"/>
          <w:i/>
          <w:sz w:val="20"/>
          <w:szCs w:val="20"/>
        </w:rPr>
      </w:r>
      <w:r w:rsidRPr="00B164EC">
        <w:rPr>
          <w:rFonts w:ascii="Arial LatArm" w:hAnsi="Arial LatArm"/>
          <w:i/>
          <w:sz w:val="20"/>
          <w:szCs w:val="20"/>
        </w:rPr>
        <w:fldChar w:fldCharType="separate"/>
      </w:r>
      <w:r w:rsidRPr="00B164EC">
        <w:rPr>
          <w:rFonts w:ascii="GHEA Grapalat" w:hAnsi="GHEA Grapalat"/>
        </w:rPr>
        <w:t>www.armeps.am</w:t>
      </w:r>
      <w:r w:rsidRPr="00B164EC">
        <w:rPr>
          <w:rFonts w:ascii="Arial LatArm" w:hAnsi="Arial LatArm"/>
          <w:i/>
          <w:sz w:val="20"/>
          <w:szCs w:val="20"/>
        </w:rPr>
        <w:fldChar w:fldCharType="end"/>
      </w:r>
      <w:r w:rsidRPr="00B164EC">
        <w:rPr>
          <w:rFonts w:ascii="GHEA Grapalat" w:hAnsi="GHEA Grapalat"/>
        </w:rPr>
        <w:t xml:space="preserve">), </w:t>
      </w:r>
      <w:r w:rsidRPr="00B164EC">
        <w:rPr>
          <w:rFonts w:ascii="GHEA Grapalat" w:hAnsi="GHEA Grapalat"/>
          <w:b/>
          <w:bCs/>
        </w:rPr>
        <w:t xml:space="preserve">до </w:t>
      </w:r>
      <w:r w:rsidR="00F721AA" w:rsidRPr="00B164EC">
        <w:rPr>
          <w:rFonts w:ascii="GHEA Grapalat" w:hAnsi="GHEA Grapalat"/>
          <w:b/>
          <w:bCs/>
          <w:sz w:val="20"/>
          <w:szCs w:val="20"/>
          <w:lang w:val="af-ZA"/>
        </w:rPr>
        <w:t>09:00</w:t>
      </w:r>
      <w:r w:rsidRPr="00B164EC">
        <w:rPr>
          <w:rFonts w:ascii="GHEA Grapalat" w:hAnsi="GHEA Grapalat"/>
          <w:b/>
          <w:bCs/>
        </w:rPr>
        <w:t xml:space="preserve"> часов </w:t>
      </w:r>
      <w:r w:rsidR="00175174">
        <w:rPr>
          <w:rFonts w:ascii="GHEA Grapalat" w:hAnsi="GHEA Grapalat"/>
          <w:b/>
          <w:bCs/>
          <w:lang w:val="hy-AM"/>
        </w:rPr>
        <w:t>30.03.2026г</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3BF241E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F721AA">
        <w:rPr>
          <w:rFonts w:ascii="GHEA Grapalat" w:hAnsi="GHEA Grapalat"/>
          <w:b/>
          <w:bCs/>
          <w:sz w:val="20"/>
          <w:szCs w:val="20"/>
          <w:lang w:val="af-ZA"/>
        </w:rPr>
        <w:t>09:00</w:t>
      </w:r>
      <w:r w:rsidRPr="00051B69">
        <w:rPr>
          <w:rFonts w:ascii="GHEA Grapalat" w:hAnsi="GHEA Grapalat"/>
          <w:b/>
          <w:bCs/>
        </w:rPr>
        <w:t xml:space="preserve"> часов </w:t>
      </w:r>
      <w:r w:rsidR="00175174">
        <w:rPr>
          <w:rFonts w:ascii="GHEA Grapalat" w:hAnsi="GHEA Grapalat"/>
          <w:b/>
          <w:bCs/>
          <w:lang w:val="hy-AM"/>
        </w:rPr>
        <w:t>30.03.2026г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6E46610E"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B164EC" w:rsidRPr="00AE6CD3">
        <w:rPr>
          <w:rFonts w:ascii="GHEA Grapalat" w:hAnsi="GHEA Grapalat"/>
        </w:rPr>
        <w:t>Э. Симоняну</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3E061B4C" w14:textId="77777777" w:rsidR="00B164EC" w:rsidRPr="00AE6CD3" w:rsidRDefault="00B164EC" w:rsidP="00B164EC">
      <w:pPr>
        <w:tabs>
          <w:tab w:val="left" w:pos="1350"/>
        </w:tabs>
        <w:ind w:firstLine="90"/>
        <w:jc w:val="both"/>
        <w:rPr>
          <w:rFonts w:ascii="GHEA Grapalat" w:hAnsi="GHEA Grapalat"/>
          <w:lang w:val="hy-AM"/>
        </w:rPr>
      </w:pPr>
      <w:r w:rsidRPr="00AE6CD3">
        <w:rPr>
          <w:rFonts w:ascii="GHEA Grapalat" w:hAnsi="GHEA Grapalat"/>
          <w:b/>
        </w:rPr>
        <w:t>Телефон`</w:t>
      </w:r>
      <w:r w:rsidRPr="00AE6CD3">
        <w:rPr>
          <w:rFonts w:ascii="GHEA Grapalat" w:hAnsi="GHEA Grapalat"/>
        </w:rPr>
        <w:t xml:space="preserve"> 011514</w:t>
      </w:r>
      <w:r w:rsidRPr="00AE6CD3">
        <w:rPr>
          <w:rFonts w:ascii="GHEA Grapalat" w:hAnsi="GHEA Grapalat"/>
          <w:lang w:val="hy-AM"/>
        </w:rPr>
        <w:t>216</w:t>
      </w:r>
    </w:p>
    <w:p w14:paraId="0B52100C" w14:textId="77777777" w:rsidR="00B164EC" w:rsidRPr="00AE6CD3" w:rsidRDefault="00B164EC" w:rsidP="00B164EC">
      <w:pPr>
        <w:tabs>
          <w:tab w:val="left" w:pos="1350"/>
        </w:tabs>
        <w:ind w:firstLine="90"/>
        <w:jc w:val="both"/>
        <w:rPr>
          <w:rFonts w:ascii="GHEA Grapalat" w:hAnsi="GHEA Grapalat"/>
        </w:rPr>
      </w:pPr>
      <w:r w:rsidRPr="00AE6CD3">
        <w:rPr>
          <w:rFonts w:ascii="GHEA Grapalat" w:hAnsi="GHEA Grapalat"/>
          <w:b/>
        </w:rPr>
        <w:t xml:space="preserve">Электронная почта` </w:t>
      </w:r>
      <w:r w:rsidRPr="00AE6CD3">
        <w:rPr>
          <w:rFonts w:ascii="GHEA Grapalat" w:hAnsi="GHEA Grapalat"/>
        </w:rPr>
        <w:t xml:space="preserve"> </w:t>
      </w:r>
      <w:hyperlink r:id="rId8" w:history="1">
        <w:r w:rsidRPr="00AE6CD3">
          <w:rPr>
            <w:rStyle w:val="Hyperlink"/>
            <w:rFonts w:ascii="Arial" w:hAnsi="Arial" w:cs="Arial"/>
            <w:b/>
            <w:bCs/>
            <w:color w:val="auto"/>
            <w:sz w:val="21"/>
            <w:szCs w:val="21"/>
            <w:shd w:val="clear" w:color="auto" w:fill="F4F4F4"/>
          </w:rPr>
          <w:t>edita.simonyan@yerevan.am</w:t>
        </w:r>
      </w:hyperlink>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2BB1D7FF"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175174">
        <w:rPr>
          <w:rFonts w:ascii="GHEA Grapalat" w:hAnsi="GHEA Grapalat"/>
        </w:rPr>
        <w:t>ПО ТЕХНИЧЕСКОМУ КОНТРОЛЮ КАЧЕСТВА РАБОТ ПО БЛАГОУСТРОЙСТВУ ДВОРА ДЕТСКОГО САДА № 143 ШЕНГАВИТСКОГО АДМИНИСТРАТИВНОГО РАЙОНА Г.ЕРЕВАНА</w:t>
      </w:r>
      <w:r w:rsidR="00B164EC">
        <w:rPr>
          <w:rFonts w:ascii="GHEA Grapalat" w:hAnsi="GHEA Grapalat"/>
        </w:rPr>
        <w:t xml:space="preserve">  </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lastRenderedPageBreak/>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0F77F1E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175174">
        <w:rPr>
          <w:rFonts w:ascii="GHEA Grapalat" w:hAnsi="GHEA Grapalat"/>
          <w:b/>
        </w:rPr>
        <w:t>ПО ТЕХНИЧЕСКОМУ КОНТРОЛЮ КАЧЕСТВА РАБОТ ПО БЛАГОУСТРОЙСТВУ ДВОРА ДЕТСКОГО САДА № 143 ШЕНГАВИТСКОГО АДМИНИСТРАТИВНОГО РАЙОНА Г.ЕРЕВАНА</w:t>
      </w:r>
      <w:r w:rsidR="00B164EC">
        <w:rPr>
          <w:rFonts w:ascii="GHEA Grapalat" w:hAnsi="GHEA Grapalat"/>
          <w:b/>
        </w:rPr>
        <w:t xml:space="preserve">  </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lastRenderedPageBreak/>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EF193A9"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175174">
        <w:rPr>
          <w:rFonts w:ascii="GHEA Grapalat" w:hAnsi="GHEA Grapalat"/>
          <w:spacing w:val="-6"/>
        </w:rPr>
        <w:t>ԵՔ-ԲՄԽԾՁԲ-26/36</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7B95198E"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hyperlink r:id="rId10" w:history="1">
        <w:r w:rsidR="00B164EC" w:rsidRPr="00AE6CD3">
          <w:rPr>
            <w:rStyle w:val="Hyperlink"/>
            <w:rFonts w:ascii="Arial" w:hAnsi="Arial" w:cs="Arial"/>
            <w:b/>
            <w:bCs/>
            <w:color w:val="auto"/>
            <w:sz w:val="21"/>
            <w:szCs w:val="21"/>
            <w:shd w:val="clear" w:color="auto" w:fill="F4F4F4"/>
          </w:rPr>
          <w:t>edita.simonyan@yerevan.am</w:t>
        </w:r>
      </w:hyperlink>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7E218BC3"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175174">
        <w:rPr>
          <w:rFonts w:ascii="GHEA Grapalat" w:hAnsi="GHEA Grapalat"/>
          <w:b/>
          <w:bCs/>
        </w:rPr>
        <w:t>по техническому контролю качества работ по благоустройству двора детского сада № 143 Шенгавитского административного района г.Еревана</w:t>
      </w:r>
      <w:r w:rsidR="00B164EC">
        <w:rPr>
          <w:rFonts w:ascii="GHEA Grapalat" w:hAnsi="GHEA Grapalat"/>
          <w:b/>
          <w:bCs/>
        </w:rPr>
        <w:t xml:space="preserve">  </w:t>
      </w:r>
      <w:r w:rsidR="00CD0DEF" w:rsidRPr="00CD0DEF">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A9386B">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CD0DEF" w:rsidRPr="00051B69" w14:paraId="61CFFAF7" w14:textId="77777777" w:rsidTr="00EA35BC">
        <w:trPr>
          <w:jc w:val="center"/>
        </w:trPr>
        <w:tc>
          <w:tcPr>
            <w:tcW w:w="1035" w:type="dxa"/>
            <w:vAlign w:val="center"/>
          </w:tcPr>
          <w:p w14:paraId="3ACE4FB0" w14:textId="77777777" w:rsidR="00CD0DEF" w:rsidRPr="00051B69" w:rsidRDefault="00CD0DEF" w:rsidP="00CD0DEF">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50241002" w14:textId="77777777" w:rsidR="00CF6DD9" w:rsidRDefault="00CF6DD9" w:rsidP="00CF6DD9">
            <w:pPr>
              <w:widowControl w:val="0"/>
              <w:spacing w:after="120"/>
              <w:jc w:val="center"/>
              <w:rPr>
                <w:rFonts w:ascii="GHEA Grapalat" w:hAnsi="GHEA Grapalat"/>
                <w:b/>
                <w:bCs/>
                <w:sz w:val="22"/>
                <w:szCs w:val="28"/>
              </w:rPr>
            </w:pPr>
          </w:p>
          <w:p w14:paraId="3F323A68" w14:textId="77777777" w:rsidR="00175174" w:rsidRDefault="00175174" w:rsidP="00175174">
            <w:pPr>
              <w:jc w:val="center"/>
              <w:rPr>
                <w:rFonts w:ascii="GHEA Grapalat" w:hAnsi="GHEA Grapalat"/>
                <w:b/>
                <w:iCs/>
                <w:sz w:val="18"/>
                <w:szCs w:val="14"/>
                <w:lang w:val="hy-AM" w:eastAsia="en-US"/>
              </w:rPr>
            </w:pPr>
            <w:r>
              <w:rPr>
                <w:rFonts w:ascii="GHEA Grapalat" w:hAnsi="GHEA Grapalat"/>
                <w:b/>
                <w:iCs/>
                <w:sz w:val="18"/>
                <w:szCs w:val="14"/>
                <w:lang w:val="hy-AM" w:eastAsia="en-US"/>
              </w:rPr>
              <w:t>2 089 800</w:t>
            </w:r>
          </w:p>
          <w:p w14:paraId="17D3D387" w14:textId="0DC1322B" w:rsidR="00CD0DEF" w:rsidRPr="00A47B86" w:rsidRDefault="00CD0DEF" w:rsidP="00CD0DEF">
            <w:pPr>
              <w:widowControl w:val="0"/>
              <w:spacing w:after="120"/>
              <w:jc w:val="center"/>
              <w:rPr>
                <w:rFonts w:ascii="GHEA Grapalat" w:hAnsi="GHEA Grapalat"/>
                <w:lang w:val="en-US"/>
              </w:rPr>
            </w:pPr>
          </w:p>
        </w:tc>
        <w:tc>
          <w:tcPr>
            <w:tcW w:w="6317" w:type="dxa"/>
            <w:vAlign w:val="center"/>
          </w:tcPr>
          <w:p w14:paraId="3466AB8C" w14:textId="3EF2CE31" w:rsidR="00CD0DEF" w:rsidRPr="00CD0DEF" w:rsidRDefault="00CD0DEF" w:rsidP="00CD0DEF">
            <w:pPr>
              <w:widowControl w:val="0"/>
              <w:spacing w:after="120"/>
              <w:jc w:val="center"/>
              <w:rPr>
                <w:rFonts w:ascii="GHEA Grapalat" w:hAnsi="GHEA Grapalat"/>
                <w:lang w:val="hy-AM"/>
              </w:rPr>
            </w:pPr>
            <w:r w:rsidRPr="003C01F2">
              <w:rPr>
                <w:rFonts w:ascii="GHEA Grapalat" w:hAnsi="GHEA Grapalat"/>
              </w:rPr>
              <w:t xml:space="preserve">Консалтинговые услуги </w:t>
            </w:r>
            <w:r w:rsidR="00175174">
              <w:rPr>
                <w:rFonts w:ascii="GHEA Grapalat" w:hAnsi="GHEA Grapalat"/>
              </w:rPr>
              <w:t>по техническому контролю качества работ по благоустройству двора детского сада № 143 Шенгавитского административного района г.Еревана</w:t>
            </w:r>
            <w:r w:rsidR="00B164EC">
              <w:rPr>
                <w:rFonts w:ascii="GHEA Grapalat" w:hAnsi="GHEA Grapalat"/>
              </w:rPr>
              <w:t xml:space="preserve">  </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14368">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w:t>
            </w:r>
            <w:r w:rsidRPr="00DE746E">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5F4445">
              <w:rPr>
                <w:rFonts w:ascii="GHEA Grapalat" w:hAnsi="GHEA Grapalat"/>
                <w:color w:val="000000"/>
              </w:rPr>
              <w:lastRenderedPageBreak/>
              <w:t xml:space="preserve">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11EC1525" w14:textId="77777777" w:rsidR="00175174" w:rsidRDefault="006F091A" w:rsidP="003D08B6">
      <w:pPr>
        <w:widowControl w:val="0"/>
        <w:tabs>
          <w:tab w:val="left" w:pos="1134"/>
        </w:tabs>
        <w:spacing w:after="160" w:line="360" w:lineRule="auto"/>
        <w:ind w:firstLine="567"/>
        <w:jc w:val="both"/>
        <w:rPr>
          <w:rFonts w:ascii="GHEA Grapalat" w:hAnsi="GHEA Grapalat"/>
          <w:b/>
          <w:bCs/>
          <w:lang w:val="en-US"/>
        </w:rPr>
      </w:pPr>
      <w:r w:rsidRPr="003C01F2">
        <w:rPr>
          <w:rFonts w:ascii="GHEA Grapalat" w:hAnsi="GHEA Grapalat"/>
          <w:b/>
          <w:bCs/>
        </w:rPr>
        <w:t xml:space="preserve">а) </w:t>
      </w:r>
      <w:r w:rsidR="00175174" w:rsidRPr="00175174">
        <w:rPr>
          <w:rFonts w:ascii="GHEA Grapalat" w:hAnsi="GHEA Grapalat"/>
          <w:b/>
          <w:bCs/>
        </w:rPr>
        <w:t>в штате должен быть задействован технический контролер, состоящий как минимум из 3 человек .</w:t>
      </w:r>
    </w:p>
    <w:tbl>
      <w:tblPr>
        <w:tblStyle w:val="TableGrid"/>
        <w:tblW w:w="9206" w:type="dxa"/>
        <w:tblInd w:w="175" w:type="dxa"/>
        <w:tblLook w:val="04A0" w:firstRow="1" w:lastRow="0" w:firstColumn="1" w:lastColumn="0" w:noHBand="0" w:noVBand="1"/>
      </w:tblPr>
      <w:tblGrid>
        <w:gridCol w:w="936"/>
        <w:gridCol w:w="3795"/>
        <w:gridCol w:w="2124"/>
        <w:gridCol w:w="2351"/>
      </w:tblGrid>
      <w:tr w:rsidR="00175174" w:rsidRPr="00EC3357" w14:paraId="4541697E" w14:textId="77777777" w:rsidTr="007D74E1">
        <w:trPr>
          <w:trHeight w:val="242"/>
        </w:trPr>
        <w:tc>
          <w:tcPr>
            <w:tcW w:w="936" w:type="dxa"/>
            <w:vAlign w:val="center"/>
          </w:tcPr>
          <w:p w14:paraId="1A996619" w14:textId="77777777" w:rsidR="00175174" w:rsidRPr="00EC3357" w:rsidRDefault="00175174" w:rsidP="007D74E1">
            <w:pPr>
              <w:ind w:right="-720"/>
              <w:jc w:val="both"/>
              <w:rPr>
                <w:rFonts w:ascii="GHEA Grapalat" w:hAnsi="GHEA Grapalat"/>
                <w:color w:val="000000" w:themeColor="text1"/>
                <w:sz w:val="22"/>
                <w:szCs w:val="22"/>
                <w:lang w:val="hy-AM"/>
              </w:rPr>
            </w:pPr>
            <w:r w:rsidRPr="00EC3357">
              <w:rPr>
                <w:rFonts w:ascii="GHEA Grapalat" w:hAnsi="GHEA Grapalat" w:cs="Arial Armenian"/>
                <w:b/>
                <w:color w:val="000000" w:themeColor="text1"/>
                <w:sz w:val="22"/>
                <w:szCs w:val="22"/>
              </w:rPr>
              <w:t>Հ/հ</w:t>
            </w:r>
          </w:p>
        </w:tc>
        <w:tc>
          <w:tcPr>
            <w:tcW w:w="3795" w:type="dxa"/>
            <w:vAlign w:val="center"/>
          </w:tcPr>
          <w:p w14:paraId="09EE9371" w14:textId="02FBDBA3" w:rsidR="00175174" w:rsidRPr="00EC3357" w:rsidRDefault="00175174" w:rsidP="007D74E1">
            <w:pPr>
              <w:ind w:right="90"/>
              <w:jc w:val="center"/>
              <w:rPr>
                <w:rFonts w:ascii="GHEA Grapalat" w:hAnsi="GHEA Grapalat"/>
                <w:color w:val="000000" w:themeColor="text1"/>
                <w:sz w:val="22"/>
                <w:szCs w:val="22"/>
                <w:lang w:val="hy-AM"/>
              </w:rPr>
            </w:pPr>
            <w:r w:rsidRPr="00175174">
              <w:rPr>
                <w:rFonts w:ascii="GHEA Grapalat" w:hAnsi="GHEA Grapalat" w:cs="Arial Armenian"/>
                <w:b/>
                <w:color w:val="000000" w:themeColor="text1"/>
                <w:sz w:val="22"/>
                <w:szCs w:val="22"/>
              </w:rPr>
              <w:t>Сертифицированная профессия</w:t>
            </w:r>
          </w:p>
        </w:tc>
        <w:tc>
          <w:tcPr>
            <w:tcW w:w="2124" w:type="dxa"/>
            <w:vAlign w:val="center"/>
          </w:tcPr>
          <w:p w14:paraId="209B1F08" w14:textId="428A5DFC" w:rsidR="00175174" w:rsidRPr="00EC3357" w:rsidRDefault="00175174" w:rsidP="007D74E1">
            <w:pPr>
              <w:ind w:right="346"/>
              <w:jc w:val="center"/>
              <w:rPr>
                <w:rFonts w:ascii="GHEA Grapalat" w:hAnsi="GHEA Grapalat"/>
                <w:color w:val="000000" w:themeColor="text1"/>
                <w:sz w:val="22"/>
                <w:szCs w:val="22"/>
                <w:lang w:val="hy-AM"/>
              </w:rPr>
            </w:pPr>
            <w:r w:rsidRPr="00175174">
              <w:rPr>
                <w:rFonts w:ascii="GHEA Grapalat" w:hAnsi="GHEA Grapalat" w:cs="Arial Armenian"/>
                <w:b/>
                <w:color w:val="000000" w:themeColor="text1"/>
                <w:sz w:val="22"/>
                <w:szCs w:val="22"/>
              </w:rPr>
              <w:t>Процедура сертификации</w:t>
            </w:r>
          </w:p>
        </w:tc>
        <w:tc>
          <w:tcPr>
            <w:tcW w:w="2351" w:type="dxa"/>
            <w:vAlign w:val="center"/>
          </w:tcPr>
          <w:p w14:paraId="7A024C98" w14:textId="49BEBDEC" w:rsidR="00175174" w:rsidRPr="00EC3357" w:rsidRDefault="00175174" w:rsidP="007D74E1">
            <w:pPr>
              <w:ind w:right="346"/>
              <w:jc w:val="center"/>
              <w:rPr>
                <w:rFonts w:ascii="GHEA Grapalat" w:hAnsi="GHEA Grapalat" w:cs="Arial Armenian"/>
                <w:b/>
                <w:color w:val="000000" w:themeColor="text1"/>
                <w:sz w:val="22"/>
                <w:szCs w:val="22"/>
                <w:lang w:val="hy-AM"/>
              </w:rPr>
            </w:pPr>
            <w:r w:rsidRPr="00175174">
              <w:rPr>
                <w:rFonts w:ascii="GHEA Grapalat" w:hAnsi="GHEA Grapalat" w:cs="Arial Armenian"/>
                <w:b/>
                <w:color w:val="000000" w:themeColor="text1"/>
                <w:sz w:val="22"/>
                <w:szCs w:val="22"/>
              </w:rPr>
              <w:t>Количество специалистов</w:t>
            </w:r>
          </w:p>
        </w:tc>
      </w:tr>
      <w:tr w:rsidR="00175174" w:rsidRPr="00EC3357" w14:paraId="44384F31" w14:textId="77777777" w:rsidTr="00056C58">
        <w:trPr>
          <w:trHeight w:val="386"/>
        </w:trPr>
        <w:tc>
          <w:tcPr>
            <w:tcW w:w="936" w:type="dxa"/>
            <w:vAlign w:val="center"/>
          </w:tcPr>
          <w:p w14:paraId="7978CD6D" w14:textId="77777777" w:rsidR="00175174" w:rsidRPr="0002145A" w:rsidRDefault="00175174" w:rsidP="00175174">
            <w:pPr>
              <w:pStyle w:val="ListParagraph"/>
              <w:numPr>
                <w:ilvl w:val="0"/>
                <w:numId w:val="40"/>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2A6DD9D1" w14:textId="0F8F22B9" w:rsidR="00175174" w:rsidRPr="00EC3357" w:rsidRDefault="00175174" w:rsidP="00175174">
            <w:pPr>
              <w:ind w:right="437"/>
              <w:jc w:val="center"/>
              <w:rPr>
                <w:rFonts w:ascii="GHEA Grapalat" w:hAnsi="GHEA Grapalat" w:cs="Arial Armenian"/>
                <w:color w:val="000000" w:themeColor="text1"/>
                <w:sz w:val="22"/>
                <w:szCs w:val="22"/>
                <w:lang w:val="hy-AM"/>
              </w:rPr>
            </w:pPr>
            <w:r w:rsidRPr="00175174">
              <w:rPr>
                <w:rFonts w:ascii="GHEA Grapalat" w:hAnsi="GHEA Grapalat" w:cs="Arial Armenian"/>
                <w:color w:val="000000" w:themeColor="text1"/>
                <w:sz w:val="22"/>
                <w:szCs w:val="22"/>
              </w:rPr>
              <w:t>инженер-технический контролер жилых, общественных и производственных объектов,</w:t>
            </w:r>
          </w:p>
        </w:tc>
        <w:tc>
          <w:tcPr>
            <w:tcW w:w="2124" w:type="dxa"/>
          </w:tcPr>
          <w:p w14:paraId="5349ED48" w14:textId="5C33F11D" w:rsidR="00175174" w:rsidRPr="00EC3357" w:rsidRDefault="00175174" w:rsidP="00175174">
            <w:pPr>
              <w:ind w:right="-720"/>
              <w:rPr>
                <w:rFonts w:ascii="GHEA Grapalat" w:hAnsi="GHEA Grapalat" w:cs="Arial Armenian"/>
                <w:color w:val="000000" w:themeColor="text1"/>
                <w:sz w:val="22"/>
                <w:szCs w:val="22"/>
                <w:lang w:val="hy-AM"/>
              </w:rPr>
            </w:pPr>
            <w:r w:rsidRPr="00573928">
              <w:rPr>
                <w:rStyle w:val="ypks7kbdpwfgdykd3qb9"/>
              </w:rPr>
              <w:t>1-й или 2-й</w:t>
            </w:r>
          </w:p>
        </w:tc>
        <w:tc>
          <w:tcPr>
            <w:tcW w:w="2351" w:type="dxa"/>
          </w:tcPr>
          <w:p w14:paraId="5620D280" w14:textId="77777777" w:rsidR="00175174" w:rsidRPr="00EC3357" w:rsidRDefault="00175174" w:rsidP="00175174">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175174" w:rsidRPr="00EC3357" w14:paraId="02053C42" w14:textId="77777777" w:rsidTr="00056C58">
        <w:trPr>
          <w:trHeight w:val="625"/>
        </w:trPr>
        <w:tc>
          <w:tcPr>
            <w:tcW w:w="936" w:type="dxa"/>
            <w:vAlign w:val="center"/>
          </w:tcPr>
          <w:p w14:paraId="3F42EAB6" w14:textId="77777777" w:rsidR="00175174" w:rsidRPr="0002145A" w:rsidRDefault="00175174" w:rsidP="00175174">
            <w:pPr>
              <w:pStyle w:val="ListParagraph"/>
              <w:numPr>
                <w:ilvl w:val="0"/>
                <w:numId w:val="40"/>
              </w:numPr>
              <w:ind w:right="-720"/>
              <w:contextualSpacing/>
              <w:jc w:val="both"/>
              <w:rPr>
                <w:rFonts w:ascii="GHEA Grapalat" w:hAnsi="GHEA Grapalat" w:cs="Arial Armenian"/>
                <w:b/>
                <w:color w:val="000000" w:themeColor="text1"/>
                <w:sz w:val="22"/>
                <w:szCs w:val="22"/>
                <w:lang w:val="hy-AM"/>
              </w:rPr>
            </w:pPr>
          </w:p>
          <w:p w14:paraId="05330EC7" w14:textId="77777777" w:rsidR="00175174" w:rsidRPr="00EC3357" w:rsidRDefault="00175174" w:rsidP="00175174">
            <w:pPr>
              <w:ind w:right="-720"/>
              <w:jc w:val="both"/>
              <w:rPr>
                <w:rFonts w:ascii="GHEA Grapalat" w:hAnsi="GHEA Grapalat" w:cs="Arial Armenian"/>
                <w:b/>
                <w:color w:val="000000" w:themeColor="text1"/>
                <w:sz w:val="22"/>
                <w:szCs w:val="22"/>
                <w:lang w:val="hy-AM"/>
              </w:rPr>
            </w:pPr>
          </w:p>
        </w:tc>
        <w:tc>
          <w:tcPr>
            <w:tcW w:w="3795" w:type="dxa"/>
            <w:vAlign w:val="center"/>
          </w:tcPr>
          <w:p w14:paraId="12CAA6C9" w14:textId="5E4AC785" w:rsidR="00175174" w:rsidRPr="00EC3357" w:rsidRDefault="00175174" w:rsidP="00175174">
            <w:pPr>
              <w:ind w:right="437"/>
              <w:jc w:val="center"/>
              <w:rPr>
                <w:rFonts w:ascii="GHEA Grapalat" w:hAnsi="GHEA Grapalat" w:cs="Arial Armenian"/>
                <w:color w:val="000000" w:themeColor="text1"/>
                <w:sz w:val="22"/>
                <w:szCs w:val="22"/>
                <w:lang w:val="hy-AM"/>
              </w:rPr>
            </w:pPr>
            <w:r w:rsidRPr="00175174">
              <w:rPr>
                <w:rFonts w:ascii="GHEA Grapalat" w:hAnsi="GHEA Grapalat" w:cs="Arial Armenian"/>
                <w:color w:val="000000" w:themeColor="text1"/>
                <w:sz w:val="22"/>
                <w:szCs w:val="22"/>
              </w:rPr>
              <w:t>инженер-электрик технический контролер</w:t>
            </w:r>
          </w:p>
        </w:tc>
        <w:tc>
          <w:tcPr>
            <w:tcW w:w="2124" w:type="dxa"/>
          </w:tcPr>
          <w:p w14:paraId="036D333B" w14:textId="0EBD0689" w:rsidR="00175174" w:rsidRPr="00EC3357" w:rsidRDefault="00175174" w:rsidP="00175174">
            <w:pPr>
              <w:ind w:right="-720"/>
              <w:rPr>
                <w:rFonts w:ascii="GHEA Grapalat" w:hAnsi="GHEA Grapalat" w:cs="Arial Armenian"/>
                <w:color w:val="000000" w:themeColor="text1"/>
                <w:sz w:val="22"/>
                <w:szCs w:val="22"/>
                <w:lang w:val="hy-AM"/>
              </w:rPr>
            </w:pPr>
            <w:r w:rsidRPr="00573928">
              <w:rPr>
                <w:rStyle w:val="ypks7kbdpwfgdykd3qb9"/>
              </w:rPr>
              <w:t>1-й или 2-й</w:t>
            </w:r>
          </w:p>
        </w:tc>
        <w:tc>
          <w:tcPr>
            <w:tcW w:w="2351" w:type="dxa"/>
          </w:tcPr>
          <w:p w14:paraId="0F53197B" w14:textId="77777777" w:rsidR="00175174" w:rsidRPr="00EC3357" w:rsidRDefault="00175174" w:rsidP="00175174">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r w:rsidR="00175174" w:rsidRPr="00EC3357" w14:paraId="712AE408" w14:textId="77777777" w:rsidTr="00056C58">
        <w:trPr>
          <w:trHeight w:val="625"/>
        </w:trPr>
        <w:tc>
          <w:tcPr>
            <w:tcW w:w="936" w:type="dxa"/>
            <w:vAlign w:val="center"/>
          </w:tcPr>
          <w:p w14:paraId="1DE568C6" w14:textId="77777777" w:rsidR="00175174" w:rsidRPr="0002145A" w:rsidRDefault="00175174" w:rsidP="00175174">
            <w:pPr>
              <w:pStyle w:val="ListParagraph"/>
              <w:numPr>
                <w:ilvl w:val="0"/>
                <w:numId w:val="40"/>
              </w:numPr>
              <w:ind w:right="-720"/>
              <w:contextualSpacing/>
              <w:jc w:val="both"/>
              <w:rPr>
                <w:rFonts w:ascii="GHEA Grapalat" w:hAnsi="GHEA Grapalat" w:cs="Arial Armenian"/>
                <w:b/>
                <w:color w:val="000000" w:themeColor="text1"/>
                <w:sz w:val="22"/>
                <w:szCs w:val="22"/>
                <w:lang w:val="hy-AM"/>
              </w:rPr>
            </w:pPr>
          </w:p>
        </w:tc>
        <w:tc>
          <w:tcPr>
            <w:tcW w:w="3795" w:type="dxa"/>
            <w:vAlign w:val="center"/>
          </w:tcPr>
          <w:p w14:paraId="04F141A3" w14:textId="32EFDB08" w:rsidR="00175174" w:rsidRPr="00EC3357" w:rsidRDefault="00175174" w:rsidP="00175174">
            <w:pPr>
              <w:ind w:right="437"/>
              <w:jc w:val="center"/>
              <w:rPr>
                <w:rFonts w:ascii="GHEA Grapalat" w:hAnsi="GHEA Grapalat" w:cs="Arial Armenian"/>
                <w:color w:val="000000" w:themeColor="text1"/>
                <w:sz w:val="22"/>
                <w:szCs w:val="22"/>
                <w:lang w:val="hy-AM"/>
              </w:rPr>
            </w:pPr>
            <w:r w:rsidRPr="00175174">
              <w:rPr>
                <w:rFonts w:ascii="GHEA Grapalat" w:hAnsi="GHEA Grapalat" w:cs="Arial Armenian"/>
                <w:color w:val="000000" w:themeColor="text1"/>
                <w:sz w:val="22"/>
                <w:szCs w:val="22"/>
              </w:rPr>
              <w:t>инженер по водоснабжению и водоотведению, технический контролер</w:t>
            </w:r>
          </w:p>
        </w:tc>
        <w:tc>
          <w:tcPr>
            <w:tcW w:w="2124" w:type="dxa"/>
          </w:tcPr>
          <w:p w14:paraId="366FBC31" w14:textId="0057B554" w:rsidR="00175174" w:rsidRPr="00EC3357" w:rsidRDefault="00175174" w:rsidP="00175174">
            <w:pPr>
              <w:ind w:right="-720"/>
              <w:rPr>
                <w:rFonts w:ascii="GHEA Grapalat" w:hAnsi="GHEA Grapalat" w:cs="Arial Armenian"/>
                <w:color w:val="000000" w:themeColor="text1"/>
                <w:sz w:val="22"/>
                <w:szCs w:val="22"/>
                <w:lang w:val="hy-AM"/>
              </w:rPr>
            </w:pPr>
            <w:r w:rsidRPr="00573928">
              <w:rPr>
                <w:rStyle w:val="ypks7kbdpwfgdykd3qb9"/>
              </w:rPr>
              <w:t>1-й или 2-й</w:t>
            </w:r>
          </w:p>
        </w:tc>
        <w:tc>
          <w:tcPr>
            <w:tcW w:w="2351" w:type="dxa"/>
          </w:tcPr>
          <w:p w14:paraId="7793838E" w14:textId="77777777" w:rsidR="00175174" w:rsidRPr="00EC3357" w:rsidRDefault="00175174" w:rsidP="00175174">
            <w:pPr>
              <w:ind w:right="-720"/>
              <w:jc w:val="center"/>
              <w:rPr>
                <w:rFonts w:ascii="GHEA Grapalat" w:hAnsi="GHEA Grapalat" w:cs="Arial Armenian"/>
                <w:color w:val="000000" w:themeColor="text1"/>
                <w:sz w:val="22"/>
                <w:szCs w:val="22"/>
                <w:lang w:val="hy-AM"/>
              </w:rPr>
            </w:pPr>
            <w:r w:rsidRPr="00EC3357">
              <w:rPr>
                <w:rFonts w:ascii="GHEA Grapalat" w:hAnsi="GHEA Grapalat" w:cs="Arial Armenian"/>
                <w:color w:val="000000" w:themeColor="text1"/>
                <w:sz w:val="22"/>
                <w:szCs w:val="22"/>
                <w:lang w:val="hy-AM"/>
              </w:rPr>
              <w:t>1</w:t>
            </w:r>
          </w:p>
        </w:tc>
      </w:tr>
    </w:tbl>
    <w:p w14:paraId="30E774C4" w14:textId="77777777" w:rsidR="00175174" w:rsidRDefault="00175174" w:rsidP="003D08B6">
      <w:pPr>
        <w:widowControl w:val="0"/>
        <w:tabs>
          <w:tab w:val="left" w:pos="1134"/>
        </w:tabs>
        <w:spacing w:after="160" w:line="360" w:lineRule="auto"/>
        <w:ind w:firstLine="567"/>
        <w:jc w:val="both"/>
        <w:rPr>
          <w:rFonts w:ascii="GHEA Grapalat" w:hAnsi="GHEA Grapalat"/>
          <w:b/>
          <w:bCs/>
          <w:lang w:val="en-US"/>
        </w:rPr>
      </w:pPr>
    </w:p>
    <w:p w14:paraId="67B65724" w14:textId="28F3ED68" w:rsidR="00C761DB" w:rsidRPr="006F091A" w:rsidRDefault="002F3B28" w:rsidP="003D08B6">
      <w:pPr>
        <w:widowControl w:val="0"/>
        <w:tabs>
          <w:tab w:val="left" w:pos="1134"/>
        </w:tabs>
        <w:spacing w:after="160" w:line="360" w:lineRule="auto"/>
        <w:ind w:firstLine="567"/>
        <w:jc w:val="both"/>
        <w:rPr>
          <w:rFonts w:ascii="GHEA Grapalat" w:hAnsi="GHEA Grapalat"/>
          <w:b/>
          <w:bCs/>
        </w:rPr>
      </w:pPr>
      <w:r w:rsidRPr="002F3B28">
        <w:rPr>
          <w:rFonts w:ascii="GHEA Grapalat" w:hAnsi="GHEA Grapalat"/>
          <w:b/>
          <w:bCs/>
        </w:rPr>
        <w:t xml:space="preserve"> </w:t>
      </w:r>
      <w:r w:rsidR="00C761DB"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 xml:space="preserve">/согласно </w:t>
            </w:r>
            <w:r w:rsidRPr="00D54B46">
              <w:rPr>
                <w:rFonts w:ascii="GHEA Grapalat" w:hAnsi="GHEA Grapalat"/>
                <w:i/>
                <w:iCs/>
              </w:rPr>
              <w:lastRenderedPageBreak/>
              <w:t>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lastRenderedPageBreak/>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 xml:space="preserve">сфера деятельности и выполненная </w:t>
            </w:r>
            <w:r w:rsidRPr="009044F1">
              <w:rPr>
                <w:rFonts w:ascii="GHEA Grapalat" w:hAnsi="GHEA Grapalat"/>
              </w:rPr>
              <w:lastRenderedPageBreak/>
              <w:t>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sz w:val="24"/>
          <w:szCs w:val="24"/>
        </w:rPr>
        <w:lastRenderedPageBreak/>
        <w:t>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5F2798C0"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F721AA">
        <w:rPr>
          <w:rFonts w:ascii="GHEA Grapalat" w:hAnsi="GHEA Grapalat"/>
          <w:b/>
          <w:bCs/>
          <w:sz w:val="24"/>
          <w:szCs w:val="24"/>
        </w:rPr>
        <w:t>09:00</w:t>
      </w:r>
      <w:r w:rsidR="00C428A0" w:rsidRPr="00C428A0">
        <w:rPr>
          <w:rFonts w:ascii="GHEA Grapalat" w:hAnsi="GHEA Grapalat"/>
          <w:b/>
          <w:bCs/>
          <w:sz w:val="24"/>
          <w:szCs w:val="24"/>
        </w:rPr>
        <w:t xml:space="preserve"> часов </w:t>
      </w:r>
      <w:r w:rsidR="00175174">
        <w:rPr>
          <w:rFonts w:ascii="GHEA Grapalat" w:hAnsi="GHEA Grapalat"/>
          <w:b/>
          <w:bCs/>
          <w:sz w:val="24"/>
          <w:szCs w:val="24"/>
        </w:rPr>
        <w:t>30.03.2026г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01A8DC55"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F721AA">
        <w:rPr>
          <w:rFonts w:ascii="GHEA Grapalat" w:hAnsi="GHEA Grapalat"/>
          <w:b/>
          <w:bCs/>
          <w:sz w:val="24"/>
          <w:szCs w:val="24"/>
        </w:rPr>
        <w:t>09:00</w:t>
      </w:r>
      <w:r w:rsidR="00206E88" w:rsidRPr="00206E88">
        <w:rPr>
          <w:rFonts w:ascii="GHEA Grapalat" w:hAnsi="GHEA Grapalat"/>
          <w:b/>
          <w:bCs/>
          <w:sz w:val="24"/>
          <w:szCs w:val="24"/>
        </w:rPr>
        <w:t xml:space="preserve"> часов </w:t>
      </w:r>
      <w:r w:rsidR="00175174">
        <w:rPr>
          <w:rFonts w:ascii="GHEA Grapalat" w:hAnsi="GHEA Grapalat"/>
          <w:b/>
          <w:bCs/>
          <w:sz w:val="24"/>
          <w:szCs w:val="24"/>
        </w:rPr>
        <w:t>30.03.2026г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w:t>
      </w:r>
      <w:r w:rsidRPr="009044F1">
        <w:rPr>
          <w:rFonts w:ascii="GHEA Grapalat" w:hAnsi="GHEA Grapalat"/>
        </w:rPr>
        <w:lastRenderedPageBreak/>
        <w:t xml:space="preserve">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8"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w:t>
      </w:r>
      <w:r w:rsidR="00E926E9" w:rsidRPr="00F65EB5">
        <w:rPr>
          <w:rFonts w:ascii="GHEA Grapalat" w:hAnsi="GHEA Grapalat"/>
        </w:rPr>
        <w:lastRenderedPageBreak/>
        <w:t>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0"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w:t>
      </w:r>
      <w:r w:rsidRPr="009044F1">
        <w:rPr>
          <w:rFonts w:ascii="GHEA Grapalat" w:hAnsi="GHEA Grapalat"/>
        </w:rPr>
        <w:lastRenderedPageBreak/>
        <w:t>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w:t>
      </w:r>
      <w:r w:rsidRPr="009044F1">
        <w:rPr>
          <w:rFonts w:ascii="GHEA Grapalat" w:hAnsi="GHEA Grapalat"/>
        </w:rPr>
        <w:lastRenderedPageBreak/>
        <w:t>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4E09E1FA"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75174">
        <w:rPr>
          <w:rFonts w:ascii="GHEA Grapalat" w:hAnsi="GHEA Grapalat"/>
          <w:b/>
          <w:sz w:val="24"/>
          <w:szCs w:val="24"/>
        </w:rPr>
        <w:t>ԵՔ-ԲՄԽԾՁԲ-26/36</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67875765"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175174">
        <w:rPr>
          <w:rFonts w:ascii="GHEA Grapalat" w:hAnsi="GHEA Grapalat"/>
        </w:rPr>
        <w:t>ԵՔ-ԲՄԽԾՁԲ-26/36</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3E341466"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175174">
        <w:rPr>
          <w:rFonts w:ascii="GHEA Grapalat" w:hAnsi="GHEA Grapalat"/>
        </w:rPr>
        <w:t>ԵՔ-ԲՄԽԾՁԲ-26/36</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578E2BB0"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175174">
        <w:rPr>
          <w:rFonts w:ascii="GHEA Grapalat" w:hAnsi="GHEA Grapalat"/>
        </w:rPr>
        <w:t>ԵՔ-ԲՄԽԾՁԲ-26/36</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1"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2"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83E6DED"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75174">
        <w:rPr>
          <w:rFonts w:ascii="GHEA Grapalat" w:hAnsi="GHEA Grapalat"/>
          <w:b/>
          <w:sz w:val="24"/>
          <w:szCs w:val="24"/>
        </w:rPr>
        <w:t>ԵՔ-ԲՄԽԾՁԲ-26/36</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1A9777AD"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75174">
        <w:rPr>
          <w:rFonts w:ascii="GHEA Grapalat" w:hAnsi="GHEA Grapalat"/>
          <w:b/>
          <w:i w:val="0"/>
          <w:sz w:val="24"/>
          <w:szCs w:val="24"/>
        </w:rPr>
        <w:t>ԵՔ-ԲՄԽԾՁԲ-26/36</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4"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3063D3EE"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75174">
        <w:rPr>
          <w:rFonts w:ascii="GHEA Grapalat" w:hAnsi="GHEA Grapalat"/>
          <w:b/>
          <w:sz w:val="24"/>
          <w:szCs w:val="24"/>
        </w:rPr>
        <w:t>ԵՔ-ԲՄԽԾՁԲ-26/36</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4AF9D75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75174">
        <w:rPr>
          <w:rFonts w:ascii="GHEA Grapalat" w:hAnsi="GHEA Grapalat"/>
          <w:spacing w:val="-6"/>
        </w:rPr>
        <w:t>ԵՔ-ԲՄԽԾՁԲ-26/36</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CD0DEF"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CD0DEF" w:rsidRPr="005744FC" w:rsidRDefault="00CD0DEF" w:rsidP="00CD0DE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44ACCC55" w:rsidR="00CD0DEF" w:rsidRPr="00CD0DEF" w:rsidRDefault="00CD0DEF" w:rsidP="00CD0DEF">
            <w:pPr>
              <w:widowControl w:val="0"/>
              <w:jc w:val="center"/>
              <w:rPr>
                <w:rFonts w:ascii="GHEA Grapalat" w:hAnsi="GHEA Grapalat"/>
                <w:sz w:val="20"/>
                <w:szCs w:val="20"/>
              </w:rPr>
            </w:pPr>
            <w:r w:rsidRPr="00CD0DEF">
              <w:rPr>
                <w:rFonts w:ascii="GHEA Grapalat" w:hAnsi="GHEA Grapalat"/>
                <w:sz w:val="20"/>
                <w:szCs w:val="20"/>
              </w:rPr>
              <w:t xml:space="preserve">Консалтинговые услуги </w:t>
            </w:r>
            <w:r w:rsidR="00175174">
              <w:rPr>
                <w:rFonts w:ascii="GHEA Grapalat" w:hAnsi="GHEA Grapalat"/>
                <w:sz w:val="20"/>
                <w:szCs w:val="20"/>
              </w:rPr>
              <w:t>по техническому контролю качества работ по благоустройству двора детского сада № 143 Шенгавитского административного района г.Еревана</w:t>
            </w:r>
            <w:r w:rsidR="00B164EC">
              <w:rPr>
                <w:rFonts w:ascii="GHEA Grapalat" w:hAnsi="GHEA Grapalat"/>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CD0DEF" w:rsidRPr="005744FC" w:rsidRDefault="00CD0DEF" w:rsidP="00CD0DE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CD0DEF" w:rsidRPr="005744FC" w:rsidRDefault="00CD0DEF" w:rsidP="00CD0DE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CD0DEF" w:rsidRPr="005744FC" w:rsidRDefault="00CD0DEF" w:rsidP="00CD0DEF">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1C29BA8E"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175174">
        <w:rPr>
          <w:rFonts w:ascii="GHEA Grapalat" w:hAnsi="GHEA Grapalat"/>
          <w:b/>
          <w:sz w:val="24"/>
          <w:szCs w:val="24"/>
        </w:rPr>
        <w:t>ԵՔ-ԲՄԽԾՁԲ-26/36</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4F19C904" w14:textId="339FCED1" w:rsidR="002B4525" w:rsidRDefault="005F68FA" w:rsidP="000E2500">
      <w:pPr>
        <w:jc w:val="right"/>
        <w:rPr>
          <w:rFonts w:ascii="GHEA Grapalat" w:hAnsi="GHEA Grapalat"/>
          <w:b/>
        </w:rPr>
      </w:pPr>
      <w:r>
        <w:rPr>
          <w:rFonts w:ascii="GHEA Grapalat" w:hAnsi="GHEA Grapalat"/>
          <w:i/>
        </w:rPr>
        <w:br w:type="page"/>
      </w:r>
      <w:r w:rsidR="002B4525" w:rsidRPr="00AD29CE">
        <w:rPr>
          <w:rFonts w:ascii="GHEA Grapalat" w:hAnsi="GHEA Grapalat"/>
          <w:b/>
        </w:rPr>
        <w:lastRenderedPageBreak/>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375EBB34"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175174">
        <w:rPr>
          <w:rFonts w:ascii="GHEA Grapalat" w:hAnsi="GHEA Grapalat"/>
          <w:b/>
          <w:sz w:val="24"/>
          <w:szCs w:val="24"/>
        </w:rPr>
        <w:t>ԵՔ-ԲՄԽԾՁԲ-26/36</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w:t>
      </w:r>
      <w:r w:rsidRPr="00AD29CE">
        <w:rPr>
          <w:rFonts w:ascii="GHEA Grapalat" w:hAnsi="GHEA Grapalat"/>
        </w:rPr>
        <w:lastRenderedPageBreak/>
        <w:t xml:space="preserve">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1D13A79"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A47B86">
        <w:rPr>
          <w:rFonts w:ascii="GHEA Grapalat" w:hAnsi="GHEA Grapalat"/>
          <w:lang w:val="hy-AM"/>
        </w:rPr>
        <w:t>1</w:t>
      </w:r>
      <w:r w:rsidR="0048328D">
        <w:rPr>
          <w:rFonts w:ascii="GHEA Grapalat" w:hAnsi="GHEA Grapalat"/>
          <w:lang w:val="hy-AM"/>
        </w:rPr>
        <w:t>5</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70017465" w:rsidR="00D54B46" w:rsidRPr="00FC58D4" w:rsidRDefault="00D54B46" w:rsidP="00FC58D4">
      <w:pPr>
        <w:widowControl w:val="0"/>
        <w:tabs>
          <w:tab w:val="left" w:pos="1134"/>
        </w:tabs>
        <w:spacing w:after="160" w:line="360" w:lineRule="auto"/>
        <w:ind w:firstLine="567"/>
        <w:jc w:val="both"/>
        <w:rPr>
          <w:rFonts w:ascii="GHEA Grapalat" w:hAnsi="GHEA Grapalat"/>
          <w:b/>
          <w:bCs/>
          <w:lang w:val="hy-AM"/>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6173B" w:rsidRPr="0036173B">
        <w:rPr>
          <w:rFonts w:ascii="GHEA Grapalat" w:hAnsi="GHEA Grapalat"/>
          <w:b/>
          <w:bCs/>
        </w:rPr>
        <w:t>3</w:t>
      </w:r>
      <w:r w:rsidR="000E2500">
        <w:rPr>
          <w:rFonts w:ascii="GHEA Grapalat" w:hAnsi="GHEA Grapalat"/>
          <w:b/>
          <w:bCs/>
          <w:lang w:val="hy-AM"/>
        </w:rPr>
        <w:t xml:space="preserve"> </w:t>
      </w:r>
      <w:r w:rsidR="002B4525" w:rsidRPr="002B4525">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4BD6590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FC58D4">
        <w:rPr>
          <w:rFonts w:ascii="GHEA Grapalat" w:hAnsi="GHEA Grapalat"/>
          <w:b/>
          <w:lang w:val="hy-AM"/>
        </w:rPr>
        <w:t>0.</w:t>
      </w:r>
      <w:r w:rsidR="0036173B">
        <w:rPr>
          <w:rFonts w:ascii="GHEA Grapalat" w:hAnsi="GHEA Grapalat"/>
          <w:b/>
          <w:lang w:val="hy-AM"/>
        </w:rPr>
        <w:t>18</w:t>
      </w:r>
      <w:r w:rsidR="00FC58D4">
        <w:rPr>
          <w:rFonts w:ascii="GHEA Grapalat" w:hAnsi="GHEA Grapalat"/>
          <w:b/>
          <w:lang w:val="hy-AM"/>
        </w:rPr>
        <w:t xml:space="preserve">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B31440" w:rsidRDefault="00D54B46" w:rsidP="00D54B46">
      <w:pPr>
        <w:widowControl w:val="0"/>
        <w:tabs>
          <w:tab w:val="left" w:pos="1134"/>
        </w:tabs>
        <w:spacing w:after="160" w:line="360" w:lineRule="auto"/>
        <w:ind w:firstLine="567"/>
        <w:jc w:val="both"/>
        <w:rPr>
          <w:rFonts w:ascii="GHEA Grapalat" w:hAnsi="GHEA Grapalat"/>
          <w:lang w:val="hy-AM"/>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D347476" w14:textId="1973699F" w:rsidR="00A4606D" w:rsidRPr="0036173B" w:rsidRDefault="00D54B46" w:rsidP="0036173B">
      <w:pPr>
        <w:widowControl w:val="0"/>
        <w:tabs>
          <w:tab w:val="left" w:pos="1276"/>
        </w:tabs>
        <w:spacing w:after="160" w:line="360" w:lineRule="auto"/>
        <w:ind w:firstLine="567"/>
        <w:jc w:val="both"/>
        <w:rPr>
          <w:rFonts w:ascii="GHEA Grapalat" w:hAnsi="GHEA Grapalat"/>
        </w:rPr>
      </w:pPr>
      <w:r>
        <w:rPr>
          <w:rFonts w:ascii="GHEA Grapalat" w:hAnsi="GHEA Grapalat"/>
        </w:rPr>
        <w:t>7.1</w:t>
      </w:r>
      <w:r w:rsidR="00AD0062" w:rsidRPr="00AD0062">
        <w:rPr>
          <w:rFonts w:ascii="GHEA Grapalat" w:hAnsi="GHEA Grapalat"/>
        </w:rPr>
        <w:t>6</w:t>
      </w:r>
      <w:r>
        <w:rPr>
          <w:rFonts w:ascii="GHEA Grapalat" w:hAnsi="GHEA Grapalat"/>
        </w:rPr>
        <w:t xml:space="preserve"> </w:t>
      </w:r>
      <w:r w:rsidR="00A4606D" w:rsidRPr="00A4606D">
        <w:rPr>
          <w:rFonts w:ascii="GHEA Grapalat" w:hAnsi="GHEA Grapalat"/>
        </w:rPr>
        <w:t xml:space="preserve">Права и обязанности заказчика, предусмотренные настоящим договором, в установленном законодательством РА порядке осуществляет </w:t>
      </w:r>
      <w:r w:rsidR="0036173B" w:rsidRPr="00AE6CD3">
        <w:rPr>
          <w:rFonts w:ascii="GHEA Grapalat" w:hAnsi="GHEA Grapalat"/>
          <w:b/>
          <w:bCs/>
        </w:rPr>
        <w:t>управление строительства и благоустройства аппарата мэрии Еревана</w:t>
      </w:r>
      <w:r w:rsidR="00A4606D" w:rsidRPr="00A4606D">
        <w:rPr>
          <w:rFonts w:ascii="GHEA Grapalat" w:hAnsi="GHEA Grapalat"/>
          <w:b/>
        </w:rPr>
        <w:t>.</w:t>
      </w:r>
    </w:p>
    <w:p w14:paraId="3288FADA" w14:textId="30647FFA" w:rsidR="00D54B46" w:rsidRPr="00AD29CE" w:rsidRDefault="00D54B46" w:rsidP="007F25F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368D90A1" w14:textId="636EA536" w:rsidR="007F25FA" w:rsidRPr="007F25FA" w:rsidRDefault="007F25FA" w:rsidP="0036173B">
      <w:pPr>
        <w:widowControl w:val="0"/>
        <w:spacing w:after="160" w:line="360" w:lineRule="auto"/>
        <w:jc w:val="center"/>
        <w:rPr>
          <w:rFonts w:ascii="GHEA Grapalat" w:hAnsi="GHEA Grapalat"/>
          <w:bCs/>
          <w:iCs/>
          <w:lang w:val="hy-AM"/>
        </w:rPr>
      </w:pPr>
      <w:r w:rsidRPr="007F25FA">
        <w:rPr>
          <w:rFonts w:ascii="GHEA Grapalat" w:hAnsi="GHEA Grapalat"/>
          <w:b/>
          <w:bCs/>
        </w:rPr>
        <w:t xml:space="preserve">Консультационные услуги </w:t>
      </w:r>
      <w:r w:rsidR="00175174">
        <w:rPr>
          <w:rFonts w:ascii="GHEA Grapalat" w:hAnsi="GHEA Grapalat"/>
          <w:b/>
          <w:bCs/>
        </w:rPr>
        <w:t>по техническому контролю качества работ по благоустройству двора детского сада № 143 Шенгавитского административного района г.Еревана</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884"/>
        <w:gridCol w:w="1177"/>
        <w:gridCol w:w="1358"/>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F25FA">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3884"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7"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8"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3"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87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F25FA">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3884"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7"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58"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3"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715"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36173B" w:rsidRPr="00E40AC8" w14:paraId="2CECA8C6" w14:textId="77777777" w:rsidTr="00831ACB">
        <w:trPr>
          <w:trHeight w:val="6202"/>
          <w:jc w:val="center"/>
        </w:trPr>
        <w:tc>
          <w:tcPr>
            <w:tcW w:w="1880" w:type="dxa"/>
            <w:vAlign w:val="center"/>
          </w:tcPr>
          <w:p w14:paraId="26FCC1C7" w14:textId="77777777" w:rsidR="0036173B" w:rsidRDefault="0036173B" w:rsidP="0036173B">
            <w:pPr>
              <w:jc w:val="center"/>
              <w:rPr>
                <w:rFonts w:ascii="GHEA Grapalat" w:hAnsi="GHEA Grapalat"/>
                <w:sz w:val="20"/>
                <w:lang w:val="hy-AM"/>
              </w:rPr>
            </w:pPr>
          </w:p>
          <w:p w14:paraId="55E33EC9" w14:textId="77777777" w:rsidR="0036173B" w:rsidRDefault="0036173B" w:rsidP="0036173B">
            <w:pPr>
              <w:rPr>
                <w:rFonts w:ascii="GHEA Grapalat" w:hAnsi="GHEA Grapalat"/>
                <w:sz w:val="20"/>
                <w:lang w:val="hy-AM"/>
              </w:rPr>
            </w:pPr>
          </w:p>
          <w:p w14:paraId="668A4090" w14:textId="4B1092F9" w:rsidR="0036173B" w:rsidRDefault="0036173B" w:rsidP="0036173B">
            <w:pPr>
              <w:jc w:val="center"/>
              <w:rPr>
                <w:rFonts w:ascii="GHEA Grapalat" w:hAnsi="GHEA Grapalat"/>
                <w:sz w:val="20"/>
                <w:lang w:val="hy-AM"/>
              </w:rPr>
            </w:pPr>
            <w:r>
              <w:rPr>
                <w:rFonts w:ascii="GHEA Grapalat" w:hAnsi="GHEA Grapalat"/>
                <w:sz w:val="20"/>
                <w:lang w:val="hy-AM"/>
              </w:rPr>
              <w:t>1</w:t>
            </w:r>
          </w:p>
          <w:p w14:paraId="66EB7D61" w14:textId="77777777" w:rsidR="0036173B" w:rsidRDefault="0036173B" w:rsidP="0036173B">
            <w:pPr>
              <w:jc w:val="center"/>
              <w:rPr>
                <w:rFonts w:ascii="GHEA Grapalat" w:hAnsi="GHEA Grapalat"/>
                <w:sz w:val="20"/>
                <w:lang w:val="hy-AM"/>
              </w:rPr>
            </w:pPr>
          </w:p>
          <w:p w14:paraId="77550E36" w14:textId="77777777" w:rsidR="0036173B" w:rsidRDefault="0036173B" w:rsidP="0036173B">
            <w:pPr>
              <w:jc w:val="center"/>
              <w:rPr>
                <w:rFonts w:ascii="GHEA Grapalat" w:hAnsi="GHEA Grapalat"/>
                <w:sz w:val="20"/>
                <w:lang w:val="hy-AM"/>
              </w:rPr>
            </w:pPr>
          </w:p>
          <w:p w14:paraId="01BCAA48" w14:textId="77777777" w:rsidR="0036173B" w:rsidRDefault="0036173B" w:rsidP="0036173B">
            <w:pPr>
              <w:jc w:val="center"/>
              <w:rPr>
                <w:rFonts w:ascii="GHEA Grapalat" w:hAnsi="GHEA Grapalat"/>
                <w:sz w:val="20"/>
                <w:lang w:val="hy-AM"/>
              </w:rPr>
            </w:pPr>
          </w:p>
          <w:p w14:paraId="6CF00F3D" w14:textId="77777777" w:rsidR="0036173B" w:rsidRDefault="0036173B" w:rsidP="0036173B">
            <w:pPr>
              <w:jc w:val="center"/>
              <w:rPr>
                <w:rFonts w:ascii="GHEA Grapalat" w:hAnsi="GHEA Grapalat"/>
                <w:sz w:val="20"/>
                <w:lang w:val="hy-AM"/>
              </w:rPr>
            </w:pPr>
          </w:p>
          <w:p w14:paraId="2C804567" w14:textId="77777777" w:rsidR="0036173B" w:rsidRDefault="0036173B" w:rsidP="0036173B">
            <w:pPr>
              <w:jc w:val="center"/>
              <w:rPr>
                <w:rFonts w:ascii="GHEA Grapalat" w:hAnsi="GHEA Grapalat"/>
                <w:sz w:val="20"/>
                <w:lang w:val="hy-AM"/>
              </w:rPr>
            </w:pPr>
          </w:p>
          <w:p w14:paraId="40C4423C" w14:textId="77777777" w:rsidR="0036173B" w:rsidRDefault="0036173B" w:rsidP="0036173B">
            <w:pPr>
              <w:jc w:val="center"/>
              <w:rPr>
                <w:rFonts w:ascii="GHEA Grapalat" w:hAnsi="GHEA Grapalat"/>
                <w:sz w:val="20"/>
                <w:lang w:val="hy-AM"/>
              </w:rPr>
            </w:pPr>
          </w:p>
          <w:p w14:paraId="2ACDA30A" w14:textId="77777777" w:rsidR="0036173B" w:rsidRDefault="0036173B" w:rsidP="0036173B">
            <w:pPr>
              <w:jc w:val="center"/>
              <w:rPr>
                <w:rFonts w:ascii="GHEA Grapalat" w:hAnsi="GHEA Grapalat"/>
                <w:sz w:val="20"/>
                <w:lang w:val="hy-AM"/>
              </w:rPr>
            </w:pPr>
          </w:p>
          <w:p w14:paraId="15D6977E" w14:textId="77777777" w:rsidR="0036173B" w:rsidRDefault="0036173B" w:rsidP="0036173B">
            <w:pPr>
              <w:jc w:val="center"/>
              <w:rPr>
                <w:rFonts w:ascii="GHEA Grapalat" w:hAnsi="GHEA Grapalat"/>
                <w:sz w:val="20"/>
                <w:lang w:val="hy-AM"/>
              </w:rPr>
            </w:pPr>
          </w:p>
          <w:p w14:paraId="6203F4A7" w14:textId="77777777" w:rsidR="0036173B" w:rsidRDefault="0036173B" w:rsidP="0036173B">
            <w:pPr>
              <w:jc w:val="center"/>
              <w:rPr>
                <w:rFonts w:ascii="GHEA Grapalat" w:hAnsi="GHEA Grapalat"/>
                <w:sz w:val="20"/>
                <w:lang w:val="hy-AM"/>
              </w:rPr>
            </w:pPr>
          </w:p>
          <w:p w14:paraId="05EDC38C" w14:textId="77777777" w:rsidR="0036173B" w:rsidRDefault="0036173B" w:rsidP="0036173B">
            <w:pPr>
              <w:jc w:val="center"/>
              <w:rPr>
                <w:rFonts w:ascii="GHEA Grapalat" w:hAnsi="GHEA Grapalat"/>
                <w:sz w:val="20"/>
                <w:lang w:val="hy-AM"/>
              </w:rPr>
            </w:pPr>
          </w:p>
          <w:p w14:paraId="2187802B" w14:textId="77777777" w:rsidR="0036173B" w:rsidRDefault="0036173B" w:rsidP="0036173B">
            <w:pPr>
              <w:jc w:val="center"/>
              <w:rPr>
                <w:rFonts w:ascii="GHEA Grapalat" w:hAnsi="GHEA Grapalat"/>
                <w:sz w:val="20"/>
                <w:lang w:val="hy-AM"/>
              </w:rPr>
            </w:pPr>
          </w:p>
          <w:p w14:paraId="29F86D1F" w14:textId="77777777" w:rsidR="0036173B" w:rsidRDefault="0036173B" w:rsidP="0036173B">
            <w:pPr>
              <w:jc w:val="center"/>
              <w:rPr>
                <w:rFonts w:ascii="GHEA Grapalat" w:hAnsi="GHEA Grapalat"/>
                <w:sz w:val="20"/>
                <w:lang w:val="hy-AM"/>
              </w:rPr>
            </w:pPr>
          </w:p>
          <w:p w14:paraId="34967F9E" w14:textId="77777777" w:rsidR="0036173B" w:rsidRDefault="0036173B" w:rsidP="0036173B">
            <w:pPr>
              <w:jc w:val="center"/>
              <w:rPr>
                <w:rFonts w:ascii="GHEA Grapalat" w:hAnsi="GHEA Grapalat"/>
                <w:sz w:val="20"/>
                <w:lang w:val="hy-AM"/>
              </w:rPr>
            </w:pPr>
          </w:p>
          <w:p w14:paraId="72D73C57" w14:textId="77777777" w:rsidR="0036173B" w:rsidRDefault="0036173B" w:rsidP="0036173B">
            <w:pPr>
              <w:rPr>
                <w:rFonts w:ascii="GHEA Grapalat" w:hAnsi="GHEA Grapalat"/>
                <w:sz w:val="20"/>
                <w:lang w:val="hy-AM"/>
              </w:rPr>
            </w:pPr>
          </w:p>
          <w:p w14:paraId="520AA13D" w14:textId="77777777" w:rsidR="0036173B" w:rsidRDefault="0036173B" w:rsidP="0036173B">
            <w:pPr>
              <w:rPr>
                <w:rFonts w:ascii="GHEA Grapalat" w:hAnsi="GHEA Grapalat"/>
                <w:sz w:val="20"/>
                <w:lang w:val="hy-AM"/>
              </w:rPr>
            </w:pPr>
          </w:p>
          <w:p w14:paraId="251950C7" w14:textId="77777777" w:rsidR="0036173B" w:rsidRDefault="0036173B" w:rsidP="0036173B">
            <w:pPr>
              <w:jc w:val="center"/>
              <w:rPr>
                <w:rFonts w:ascii="GHEA Grapalat" w:hAnsi="GHEA Grapalat"/>
                <w:sz w:val="20"/>
                <w:lang w:val="hy-AM"/>
              </w:rPr>
            </w:pPr>
          </w:p>
          <w:p w14:paraId="49A2C46A" w14:textId="1A524409" w:rsidR="0036173B" w:rsidRPr="00453E01" w:rsidRDefault="0036173B" w:rsidP="0036173B">
            <w:pPr>
              <w:jc w:val="center"/>
              <w:rPr>
                <w:rFonts w:ascii="GHEA Grapalat" w:hAnsi="GHEA Grapalat"/>
                <w:sz w:val="20"/>
                <w:lang w:val="hy-AM"/>
              </w:rPr>
            </w:pPr>
          </w:p>
        </w:tc>
        <w:tc>
          <w:tcPr>
            <w:tcW w:w="1846" w:type="dxa"/>
            <w:vAlign w:val="center"/>
          </w:tcPr>
          <w:p w14:paraId="1A315166" w14:textId="77777777" w:rsidR="0036173B" w:rsidRDefault="0036173B" w:rsidP="0036173B">
            <w:pPr>
              <w:jc w:val="center"/>
              <w:rPr>
                <w:rFonts w:ascii="GHEA Grapalat" w:hAnsi="GHEA Grapalat" w:cs="Calibri"/>
                <w:sz w:val="18"/>
                <w:szCs w:val="16"/>
                <w:lang w:val="hy-AM"/>
              </w:rPr>
            </w:pPr>
            <w:r>
              <w:rPr>
                <w:rFonts w:ascii="GHEA Grapalat" w:hAnsi="GHEA Grapalat" w:cs="Calibri"/>
                <w:sz w:val="18"/>
                <w:szCs w:val="16"/>
                <w:lang w:val="hy-AM"/>
              </w:rPr>
              <w:t>71351540/108</w:t>
            </w:r>
          </w:p>
          <w:p w14:paraId="0455EE2E" w14:textId="4EBBEBCF" w:rsidR="0036173B" w:rsidRPr="006F1169" w:rsidRDefault="0036173B" w:rsidP="0036173B">
            <w:pPr>
              <w:ind w:left="145" w:hanging="145"/>
              <w:jc w:val="center"/>
              <w:rPr>
                <w:rFonts w:ascii="GHEA Grapalat" w:hAnsi="GHEA Grapalat"/>
                <w:b/>
                <w:bCs/>
                <w:sz w:val="18"/>
                <w:szCs w:val="18"/>
                <w:lang w:val="hy-AM"/>
              </w:rPr>
            </w:pPr>
          </w:p>
        </w:tc>
        <w:tc>
          <w:tcPr>
            <w:tcW w:w="3884" w:type="dxa"/>
          </w:tcPr>
          <w:p w14:paraId="710C87B9" w14:textId="77777777" w:rsidR="0036173B" w:rsidRDefault="0036173B" w:rsidP="0036173B">
            <w:pPr>
              <w:spacing w:line="276" w:lineRule="auto"/>
              <w:ind w:left="502"/>
              <w:jc w:val="both"/>
              <w:rPr>
                <w:rFonts w:ascii="GHEA Grapalat" w:hAnsi="GHEA Grapalat"/>
                <w:b/>
                <w:bCs/>
                <w:sz w:val="20"/>
                <w:szCs w:val="20"/>
                <w:lang w:val="hy-AM"/>
              </w:rPr>
            </w:pPr>
            <w:r>
              <w:rPr>
                <w:rFonts w:ascii="GHEA Grapalat" w:hAnsi="GHEA Grapalat"/>
                <w:b/>
                <w:bCs/>
                <w:sz w:val="20"/>
                <w:szCs w:val="20"/>
                <w:lang w:val="hy-AM"/>
              </w:rPr>
              <w:t>Общие требования к оказанию услуг</w:t>
            </w:r>
          </w:p>
          <w:p w14:paraId="08BFC3F7"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1. Технический контроль должен осуществляться на основании проектно-сметной документации, предоставленной заказчиком, и должен обеспечивать выполнение строительных работ с необходимым качеством и в соответствии с инженерными проектами, техническими условиями и другими договорными документами.                                      </w:t>
            </w:r>
          </w:p>
          <w:p w14:paraId="3FCD82AB"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пределах предусмотренных обязанностей. Клиентом.</w:t>
            </w:r>
          </w:p>
          <w:p w14:paraId="4A1AACD7"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3. Основными обязанностями оператора технического контроля являются:                                                             </w:t>
            </w:r>
          </w:p>
          <w:p w14:paraId="7C65A252"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организовать посещение здания ежедневно от начала и до конца строительства; опубликовать и </w:t>
            </w:r>
            <w:r>
              <w:rPr>
                <w:rFonts w:ascii="GHEA Grapalat" w:hAnsi="GHEA Grapalat"/>
                <w:sz w:val="20"/>
                <w:szCs w:val="20"/>
                <w:lang w:val="hy-AM"/>
              </w:rPr>
              <w:lastRenderedPageBreak/>
              <w:t>сфотографировать состояние строительного объекта,</w:t>
            </w:r>
          </w:p>
          <w:p w14:paraId="62112B68"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обеспечивать соответствие выполненных работ условиям договора, строительным нормам и правилам,                 </w:t>
            </w:r>
          </w:p>
          <w:p w14:paraId="47BB2C4B"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Немедленно уведомить заказчика в письменной и устной форме с приложением соответствующего обоснования, при обнаружении отклонения в исполнении Исполнителем договорных обязательств.</w:t>
            </w:r>
          </w:p>
          <w:p w14:paraId="729F0838"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проверить и утвердить рабочую и исполнительную документацию, подготовленную подрядчиком,                         </w:t>
            </w:r>
          </w:p>
          <w:p w14:paraId="5A0B376A"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проверять и контролировать качество материалов и ход строительных работ на предмет соответствия техническим условиям и другим договорным документам. Запрещать применение материалов, не соответствующих необходимым условиям.</w:t>
            </w:r>
          </w:p>
          <w:p w14:paraId="7B59CD13"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контролировать и оценивать процесс строительства, чтобы обеспечить завершение строительных работ в </w:t>
            </w:r>
            <w:r>
              <w:rPr>
                <w:rFonts w:ascii="GHEA Grapalat" w:hAnsi="GHEA Grapalat"/>
                <w:sz w:val="20"/>
                <w:szCs w:val="20"/>
                <w:lang w:val="hy-AM"/>
              </w:rPr>
              <w:lastRenderedPageBreak/>
              <w:t xml:space="preserve">соответствии с графиком, указанным в контракте,                                                                                                </w:t>
            </w:r>
          </w:p>
          <w:p w14:paraId="3F1D3D80"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проверить результаты всех тестов,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                                                                                                                                   </w:t>
            </w:r>
          </w:p>
          <w:p w14:paraId="5FCD2B0B"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контракта, в случае возникновения проблем, возникающих в ходе строительства, предлагать действия, которые будут необходимо соблюдать график работы, информируя об этом Клиента.                                                                                                                  </w:t>
            </w:r>
          </w:p>
          <w:p w14:paraId="5CF93324"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контролировать все вопросы, связанные с безопасным выполнением строительных работ, и поручить Подрядчику установить знаки, светозащитные </w:t>
            </w:r>
            <w:r>
              <w:rPr>
                <w:rFonts w:ascii="GHEA Grapalat" w:hAnsi="GHEA Grapalat"/>
                <w:sz w:val="20"/>
                <w:szCs w:val="20"/>
                <w:lang w:val="hy-AM"/>
              </w:rPr>
              <w:lastRenderedPageBreak/>
              <w:t xml:space="preserve">устройства и другие соответствующие меры;                                                       </w:t>
            </w:r>
          </w:p>
          <w:p w14:paraId="5F2BC65D"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вести необходимые ежедневные записи, необходимые для контроля за ходом выполнения договора (включая акты выполненных работ и другие необходимые документы),</w:t>
            </w:r>
          </w:p>
          <w:p w14:paraId="2D65D945"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измерять объёмы работ и участвовать в подготовке и утверждении исполнительной документации,                       </w:t>
            </w:r>
          </w:p>
          <w:p w14:paraId="374CECBB"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Измерьте объем работ, которые необходимо выполнить, в соответствии с инструкциями клиента.</w:t>
            </w:r>
          </w:p>
          <w:p w14:paraId="1D229269"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должен присутствовать на приеме Министра градостроительства №44 от 28.04.1998г. При выполнении строительно-монтажных работ покрытия, предусмотренных приложением 1 приказа «Инструкция по осуществлению технического контроля качества строительства».</w:t>
            </w:r>
          </w:p>
          <w:p w14:paraId="52577CC4"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Исполнитель обязуется:</w:t>
            </w:r>
          </w:p>
          <w:p w14:paraId="015A5502"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1. выполнить порученные работы в соответствии со всеми </w:t>
            </w:r>
            <w:r>
              <w:rPr>
                <w:rFonts w:ascii="GHEA Grapalat" w:hAnsi="GHEA Grapalat"/>
                <w:sz w:val="20"/>
                <w:szCs w:val="20"/>
                <w:lang w:val="hy-AM"/>
              </w:rPr>
              <w:lastRenderedPageBreak/>
              <w:t xml:space="preserve">требованиями, установленными законодательством РА и Заказчиком к данным работам; включая, но не ограничиваясь                                                                                </w:t>
            </w:r>
          </w:p>
          <w:p w14:paraId="017BCD20"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Обеспечение строительного процесса согласно инженерным решениям.</w:t>
            </w:r>
          </w:p>
          <w:p w14:paraId="0578FC3A"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Осуществление консалтинга согласно поставленной задачи, действующим стандартам (строительным нормам и правилам РА) и требованиям Клиента. </w:t>
            </w:r>
          </w:p>
          <w:p w14:paraId="0D70F382"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Осуществление контрольно-консультационных работ по выполнению работ, их объемам, согласно взаимно согласованному с заказчиком графику.                                                                                                                   </w:t>
            </w:r>
          </w:p>
          <w:p w14:paraId="413A706E"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Обеспечение внедрения и соблюдения применимых изменений и корректировок для реализации рекомендаций клиента.</w:t>
            </w:r>
          </w:p>
          <w:p w14:paraId="79F80127"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организация посещения строительной площадки по графику, согласованному с Заказчиком, либо организация посещения вне графика в случае такого требования Заказчика.                                                                              </w:t>
            </w:r>
          </w:p>
          <w:p w14:paraId="3A51232A"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lastRenderedPageBreak/>
              <w:t>• тесное сотрудничество с Исполнителем в рамках выполнения текущих работ. В случае возникновения каких-либо упущений и/или ошибок и/или отклонений, связанных с процессом строительства, информирование Заказчика для их быстрого исправления.</w:t>
            </w:r>
          </w:p>
          <w:p w14:paraId="55BECE9C"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Проверка качества работ, выполняемых подрядчиком, и обеспечение их соответствия проектному пакету и техническим условиям.                                                                                                                                            </w:t>
            </w:r>
          </w:p>
          <w:p w14:paraId="14091409"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немедленное уведомление Заказчика о наличии дефектов и предупреждение Подрядчика.</w:t>
            </w:r>
          </w:p>
          <w:p w14:paraId="3B525D2F"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Подписание с Подрядчиком и Заказчиком актов завершения Работ, а также любых промежуточных актов или отчетов, удостоверяющих, что работы соответствуют проекту и определенным качественным, количественным и размерным требованиям.                                                                                                                                      </w:t>
            </w:r>
          </w:p>
          <w:p w14:paraId="61CDAB97"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Надлежащее уведомление подрядчика о работах, проводимых с нарушением </w:t>
            </w:r>
            <w:r>
              <w:rPr>
                <w:rFonts w:ascii="GHEA Grapalat" w:hAnsi="GHEA Grapalat"/>
                <w:sz w:val="20"/>
                <w:szCs w:val="20"/>
                <w:lang w:val="hy-AM"/>
              </w:rPr>
              <w:lastRenderedPageBreak/>
              <w:t xml:space="preserve">технических условий и заранее утвержденных проектов.                                                                                                                                       </w:t>
            </w:r>
          </w:p>
          <w:p w14:paraId="2A3C9FB1"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В случае неисполнения Подрядчиком работ по планам, письменное уведомление Заказчика и Подрядчика, а также инициирование приостановки работ, что, в частности, может привести к нарушению целостности конструкции. и/или поставить под угрозу безопасность здания/сооружения/ в случае любого существенного или недопустимого отклонения от проекта.                                                                                                                                           </w:t>
            </w:r>
          </w:p>
          <w:p w14:paraId="72C708FD"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Немедленное письменное уведомление совместно с Подрядчиком Заказчика в случае неизбежных изменений, возникающих в рамках проекта, которые повлекут за собой изменение объема, количества и/или стоимости.           </w:t>
            </w:r>
          </w:p>
          <w:p w14:paraId="58B0BAE2"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Информирует клиента о препятствиях и проблемах, возникающих в ходе выполнения работ.                                         </w:t>
            </w:r>
          </w:p>
          <w:p w14:paraId="0EFE5C60"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1.1 Предоставить Заказчику соответствующий документ о </w:t>
            </w:r>
            <w:r>
              <w:rPr>
                <w:rFonts w:ascii="GHEA Grapalat" w:hAnsi="GHEA Grapalat"/>
                <w:sz w:val="20"/>
                <w:szCs w:val="20"/>
                <w:lang w:val="hy-AM"/>
              </w:rPr>
              <w:lastRenderedPageBreak/>
              <w:t xml:space="preserve">результатах работы (акт, протокол, отчет или иной), заверенный Исполнителем, а также направить его электронную копию на указанную Заказчиком электронную почту. При этом представляемый итоговый документ должен также содержать информацию и материалы согласно следующим                                                                                                                                                            </w:t>
            </w:r>
          </w:p>
          <w:p w14:paraId="4F2A9468"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относительно работ по сносу</w:t>
            </w:r>
          </w:p>
          <w:p w14:paraId="2F8C4933"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по крытым работам</w:t>
            </w:r>
          </w:p>
          <w:p w14:paraId="33E10730"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об объемах выполненных работ                 </w:t>
            </w:r>
          </w:p>
          <w:p w14:paraId="5ADD9839"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фотографии строительных работ.</w:t>
            </w:r>
          </w:p>
          <w:p w14:paraId="0225B01B"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1.2 обеспечивать соблюдение требований норм и правил по средствам безопасности при выполнении работ.</w:t>
            </w:r>
          </w:p>
          <w:p w14:paraId="7AE1B6C6"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1.3 на любом этапе оказания услуг по запросу Клиента предоставлять актуальную информацию об оказанных услугах;</w:t>
            </w:r>
          </w:p>
          <w:p w14:paraId="402DC843"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Требования к отчетности</w:t>
            </w:r>
          </w:p>
          <w:p w14:paraId="37688656"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Исполнитель обязан предоставить Заказчику текущий и итоговый отчеты об оказании услуг, являющиеся документами, обосновывающими протоколы </w:t>
            </w:r>
            <w:r>
              <w:rPr>
                <w:rFonts w:ascii="GHEA Grapalat" w:hAnsi="GHEA Grapalat"/>
                <w:sz w:val="20"/>
                <w:szCs w:val="20"/>
                <w:lang w:val="hy-AM"/>
              </w:rPr>
              <w:lastRenderedPageBreak/>
              <w:t>сдачи-приемки услуг.</w:t>
            </w:r>
          </w:p>
          <w:p w14:paraId="3FF65C78"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Отчет о завершении строительства должен включать копии следующих документов: документацию об исполнении выполненных работ, сводно-описательный отчет за весь период строительных работ, выполненных до начала строительства, а также фотографии завершенного объекта строительства.</w:t>
            </w:r>
          </w:p>
          <w:p w14:paraId="69464F84"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Текущие отчеты также предоставляются в течение пяти рабочих дней после подписания Поставщиком услуг каждого протокола выполнения строительных работ вместе с протоколами сдачи-приемки.</w:t>
            </w:r>
          </w:p>
          <w:p w14:paraId="496578AF"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 Окончательный отчет предоставляется в течение пяти рабочих дней после подписания Поставщиком услуг окончательного протокола выполнения строительных работ.                                                       </w:t>
            </w:r>
          </w:p>
          <w:p w14:paraId="54D3A378"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b/>
                <w:bCs/>
                <w:sz w:val="20"/>
                <w:szCs w:val="20"/>
                <w:lang w:val="hy-AM"/>
              </w:rPr>
              <w:t>*Участник должен иметь лицензию не ниже 2-го класса на осуществление</w:t>
            </w:r>
            <w:r>
              <w:rPr>
                <w:rFonts w:ascii="GHEA Grapalat" w:hAnsi="GHEA Grapalat"/>
                <w:sz w:val="20"/>
                <w:szCs w:val="20"/>
                <w:lang w:val="hy-AM"/>
              </w:rPr>
              <w:t xml:space="preserve"> технического контроля качества строительства </w:t>
            </w:r>
            <w:r>
              <w:rPr>
                <w:rFonts w:ascii="GHEA Grapalat" w:hAnsi="GHEA Grapalat"/>
                <w:sz w:val="20"/>
                <w:szCs w:val="20"/>
                <w:lang w:val="hy-AM"/>
              </w:rPr>
              <w:lastRenderedPageBreak/>
              <w:t>по следующим направлениям градостроительства:</w:t>
            </w:r>
          </w:p>
          <w:p w14:paraId="563320E3" w14:textId="77777777" w:rsidR="0036173B" w:rsidRDefault="0036173B" w:rsidP="0036173B">
            <w:pPr>
              <w:spacing w:line="276" w:lineRule="auto"/>
              <w:ind w:left="502"/>
              <w:jc w:val="both"/>
              <w:rPr>
                <w:rFonts w:ascii="GHEA Grapalat" w:hAnsi="GHEA Grapalat"/>
                <w:b/>
                <w:bCs/>
                <w:sz w:val="20"/>
                <w:szCs w:val="20"/>
                <w:lang w:val="hy-AM"/>
              </w:rPr>
            </w:pPr>
            <w:r>
              <w:rPr>
                <w:rFonts w:ascii="GHEA Grapalat" w:hAnsi="GHEA Grapalat"/>
                <w:sz w:val="20"/>
                <w:szCs w:val="20"/>
                <w:lang w:val="hy-AM"/>
              </w:rPr>
              <w:t xml:space="preserve">1) </w:t>
            </w:r>
            <w:r>
              <w:rPr>
                <w:rFonts w:ascii="GHEA Grapalat" w:hAnsi="GHEA Grapalat"/>
                <w:b/>
                <w:bCs/>
                <w:sz w:val="20"/>
                <w:szCs w:val="20"/>
                <w:lang w:val="hy-AM"/>
              </w:rPr>
              <w:t>жилые, общественные и промышленные сооружения</w:t>
            </w:r>
          </w:p>
          <w:p w14:paraId="02818CB2"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2</w:t>
            </w:r>
            <w:r>
              <w:rPr>
                <w:rFonts w:ascii="GHEA Grapalat" w:hAnsi="GHEA Grapalat"/>
                <w:b/>
                <w:bCs/>
                <w:sz w:val="20"/>
                <w:szCs w:val="20"/>
                <w:lang w:val="hy-AM"/>
              </w:rPr>
              <w:t>) электроснабжение</w:t>
            </w:r>
            <w:r>
              <w:rPr>
                <w:rFonts w:ascii="GHEA Grapalat" w:hAnsi="GHEA Grapalat"/>
                <w:sz w:val="20"/>
                <w:szCs w:val="20"/>
                <w:lang w:val="hy-AM"/>
              </w:rPr>
              <w:t xml:space="preserve"> (внутренние и наружные сети электроснабжения, электроосвещения, системы электроснабжения, фотоэлектрические и ветроэлектростанции)</w:t>
            </w:r>
          </w:p>
          <w:p w14:paraId="3EFF2F2D" w14:textId="77777777" w:rsidR="0036173B" w:rsidRDefault="0036173B" w:rsidP="0036173B">
            <w:pPr>
              <w:spacing w:line="276" w:lineRule="auto"/>
              <w:ind w:left="502"/>
              <w:jc w:val="both"/>
              <w:rPr>
                <w:rFonts w:ascii="GHEA Grapalat" w:hAnsi="GHEA Grapalat"/>
                <w:sz w:val="20"/>
                <w:szCs w:val="20"/>
                <w:lang w:val="hy-AM"/>
              </w:rPr>
            </w:pPr>
          </w:p>
          <w:p w14:paraId="5EC1B920" w14:textId="77777777" w:rsidR="0036173B" w:rsidRDefault="0036173B" w:rsidP="0036173B">
            <w:pPr>
              <w:spacing w:line="276" w:lineRule="auto"/>
              <w:ind w:left="502"/>
              <w:jc w:val="both"/>
              <w:rPr>
                <w:rFonts w:ascii="GHEA Grapalat" w:hAnsi="GHEA Grapalat"/>
                <w:sz w:val="20"/>
                <w:szCs w:val="20"/>
                <w:lang w:val="hy-AM"/>
              </w:rPr>
            </w:pPr>
            <w:r>
              <w:rPr>
                <w:rFonts w:ascii="GHEA Grapalat" w:hAnsi="GHEA Grapalat"/>
                <w:sz w:val="20"/>
                <w:szCs w:val="20"/>
                <w:lang w:val="hy-AM"/>
              </w:rPr>
              <w:t xml:space="preserve">3) </w:t>
            </w:r>
            <w:r>
              <w:rPr>
                <w:rFonts w:ascii="GHEA Grapalat" w:hAnsi="GHEA Grapalat"/>
                <w:b/>
                <w:bCs/>
                <w:sz w:val="20"/>
                <w:szCs w:val="20"/>
                <w:lang w:val="hy-AM"/>
              </w:rPr>
              <w:t>водоснабжение и водоотведение</w:t>
            </w:r>
            <w:r>
              <w:rPr>
                <w:rFonts w:ascii="GHEA Grapalat" w:hAnsi="GHEA Grapalat"/>
                <w:sz w:val="20"/>
                <w:szCs w:val="20"/>
                <w:lang w:val="hy-AM"/>
              </w:rPr>
              <w:t xml:space="preserve"> (внутренние и наружные сети водоснабжения и водоотведения, гидромелиорация)</w:t>
            </w:r>
          </w:p>
          <w:p w14:paraId="48E7E10F" w14:textId="77777777" w:rsidR="0036173B" w:rsidRDefault="0036173B" w:rsidP="0036173B">
            <w:pPr>
              <w:spacing w:line="276" w:lineRule="auto"/>
              <w:ind w:left="502"/>
              <w:jc w:val="both"/>
              <w:rPr>
                <w:rFonts w:ascii="GHEA Grapalat" w:hAnsi="GHEA Grapalat"/>
                <w:sz w:val="20"/>
                <w:szCs w:val="20"/>
                <w:lang w:val="hy-AM"/>
              </w:rPr>
            </w:pPr>
          </w:p>
          <w:p w14:paraId="47AE19A5" w14:textId="02B1CD87" w:rsidR="0036173B" w:rsidRPr="00A9386B" w:rsidRDefault="0036173B" w:rsidP="0036173B">
            <w:pPr>
              <w:jc w:val="both"/>
              <w:rPr>
                <w:rFonts w:ascii="GHEA Grapalat" w:hAnsi="GHEA Grapalat"/>
                <w:b/>
                <w:sz w:val="18"/>
                <w:szCs w:val="14"/>
              </w:rPr>
            </w:pPr>
            <w:r>
              <w:rPr>
                <w:rFonts w:ascii="GHEA Grapalat" w:hAnsi="GHEA Grapalat"/>
                <w:sz w:val="20"/>
                <w:szCs w:val="20"/>
                <w:lang w:val="hy-AM"/>
              </w:rPr>
              <w:t>Лицензионные отношения на строительную деятельность регулируются законами Республики Армения «О лицензировании», «О градостроительстве», настоящим порядком и иными правовыми актами.</w:t>
            </w:r>
          </w:p>
        </w:tc>
        <w:tc>
          <w:tcPr>
            <w:tcW w:w="1177" w:type="dxa"/>
            <w:vAlign w:val="center"/>
          </w:tcPr>
          <w:p w14:paraId="7D1AA5C8" w14:textId="77777777" w:rsidR="0036173B" w:rsidRPr="00E40AC8" w:rsidRDefault="0036173B" w:rsidP="0036173B">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58" w:type="dxa"/>
            <w:vAlign w:val="center"/>
          </w:tcPr>
          <w:p w14:paraId="0256D781" w14:textId="77777777" w:rsidR="0036173B" w:rsidRPr="00E40AC8" w:rsidRDefault="0036173B" w:rsidP="0036173B">
            <w:pPr>
              <w:widowControl w:val="0"/>
              <w:spacing w:after="120"/>
              <w:jc w:val="center"/>
              <w:rPr>
                <w:rFonts w:ascii="GHEA Grapalat" w:hAnsi="GHEA Grapalat"/>
                <w:sz w:val="20"/>
              </w:rPr>
            </w:pPr>
          </w:p>
        </w:tc>
        <w:tc>
          <w:tcPr>
            <w:tcW w:w="823" w:type="dxa"/>
            <w:vAlign w:val="center"/>
          </w:tcPr>
          <w:p w14:paraId="38ADF9CC" w14:textId="77777777" w:rsidR="0036173B" w:rsidRDefault="0036173B" w:rsidP="0036173B">
            <w:pPr>
              <w:widowControl w:val="0"/>
              <w:spacing w:after="120"/>
              <w:jc w:val="center"/>
              <w:rPr>
                <w:rFonts w:ascii="GHEA Grapalat" w:hAnsi="GHEA Grapalat"/>
                <w:sz w:val="20"/>
                <w:lang w:val="hy-AM"/>
              </w:rPr>
            </w:pPr>
          </w:p>
          <w:p w14:paraId="21ABB9F4" w14:textId="77777777" w:rsidR="0036173B" w:rsidRDefault="0036173B" w:rsidP="0036173B">
            <w:pPr>
              <w:widowControl w:val="0"/>
              <w:spacing w:after="120"/>
              <w:jc w:val="center"/>
              <w:rPr>
                <w:rFonts w:ascii="GHEA Grapalat" w:hAnsi="GHEA Grapalat"/>
                <w:sz w:val="20"/>
              </w:rPr>
            </w:pPr>
          </w:p>
          <w:p w14:paraId="04FAFBDA" w14:textId="0554CF92" w:rsidR="0036173B" w:rsidRDefault="0036173B" w:rsidP="0036173B">
            <w:pPr>
              <w:widowControl w:val="0"/>
              <w:spacing w:after="120"/>
              <w:jc w:val="center"/>
              <w:rPr>
                <w:rFonts w:ascii="GHEA Grapalat" w:hAnsi="GHEA Grapalat"/>
                <w:sz w:val="20"/>
                <w:lang w:val="hy-AM"/>
              </w:rPr>
            </w:pPr>
            <w:r>
              <w:rPr>
                <w:rFonts w:ascii="GHEA Grapalat" w:hAnsi="GHEA Grapalat"/>
                <w:sz w:val="20"/>
              </w:rPr>
              <w:t>1</w:t>
            </w:r>
          </w:p>
          <w:p w14:paraId="313E6249" w14:textId="77777777" w:rsidR="0036173B" w:rsidRDefault="0036173B" w:rsidP="0036173B">
            <w:pPr>
              <w:widowControl w:val="0"/>
              <w:spacing w:after="120"/>
              <w:jc w:val="center"/>
              <w:rPr>
                <w:rFonts w:ascii="GHEA Grapalat" w:hAnsi="GHEA Grapalat"/>
                <w:sz w:val="20"/>
                <w:lang w:val="hy-AM"/>
              </w:rPr>
            </w:pPr>
          </w:p>
          <w:p w14:paraId="4EF66747" w14:textId="77777777" w:rsidR="0036173B" w:rsidRDefault="0036173B" w:rsidP="0036173B">
            <w:pPr>
              <w:widowControl w:val="0"/>
              <w:spacing w:after="120"/>
              <w:jc w:val="center"/>
              <w:rPr>
                <w:rFonts w:ascii="GHEA Grapalat" w:hAnsi="GHEA Grapalat"/>
                <w:sz w:val="20"/>
                <w:lang w:val="hy-AM"/>
              </w:rPr>
            </w:pPr>
          </w:p>
          <w:p w14:paraId="322D7B7B" w14:textId="77777777" w:rsidR="0036173B" w:rsidRDefault="0036173B" w:rsidP="0036173B">
            <w:pPr>
              <w:widowControl w:val="0"/>
              <w:spacing w:after="120"/>
              <w:jc w:val="center"/>
              <w:rPr>
                <w:rFonts w:ascii="GHEA Grapalat" w:hAnsi="GHEA Grapalat"/>
                <w:sz w:val="20"/>
                <w:lang w:val="hy-AM"/>
              </w:rPr>
            </w:pPr>
          </w:p>
          <w:p w14:paraId="578A8EAC" w14:textId="77777777" w:rsidR="0036173B" w:rsidRDefault="0036173B" w:rsidP="0036173B">
            <w:pPr>
              <w:widowControl w:val="0"/>
              <w:spacing w:after="120"/>
              <w:jc w:val="center"/>
              <w:rPr>
                <w:rFonts w:ascii="GHEA Grapalat" w:hAnsi="GHEA Grapalat"/>
                <w:sz w:val="20"/>
                <w:lang w:val="hy-AM"/>
              </w:rPr>
            </w:pPr>
          </w:p>
          <w:p w14:paraId="2CCE7C55" w14:textId="77777777" w:rsidR="0036173B" w:rsidRDefault="0036173B" w:rsidP="0036173B">
            <w:pPr>
              <w:widowControl w:val="0"/>
              <w:spacing w:after="120"/>
              <w:jc w:val="center"/>
              <w:rPr>
                <w:rFonts w:ascii="GHEA Grapalat" w:hAnsi="GHEA Grapalat"/>
                <w:sz w:val="20"/>
                <w:lang w:val="hy-AM"/>
              </w:rPr>
            </w:pPr>
          </w:p>
          <w:p w14:paraId="63E77891" w14:textId="77777777" w:rsidR="0036173B" w:rsidRDefault="0036173B" w:rsidP="0036173B">
            <w:pPr>
              <w:widowControl w:val="0"/>
              <w:spacing w:after="120"/>
              <w:jc w:val="center"/>
              <w:rPr>
                <w:rFonts w:ascii="GHEA Grapalat" w:hAnsi="GHEA Grapalat"/>
                <w:sz w:val="20"/>
                <w:lang w:val="hy-AM"/>
              </w:rPr>
            </w:pPr>
          </w:p>
          <w:p w14:paraId="75429285" w14:textId="77777777" w:rsidR="0036173B" w:rsidRDefault="0036173B" w:rsidP="0036173B">
            <w:pPr>
              <w:widowControl w:val="0"/>
              <w:spacing w:after="120"/>
              <w:jc w:val="center"/>
              <w:rPr>
                <w:rFonts w:ascii="GHEA Grapalat" w:hAnsi="GHEA Grapalat"/>
                <w:sz w:val="20"/>
                <w:lang w:val="hy-AM"/>
              </w:rPr>
            </w:pPr>
          </w:p>
          <w:p w14:paraId="7B15BF1E" w14:textId="77777777" w:rsidR="0036173B" w:rsidRDefault="0036173B" w:rsidP="0036173B">
            <w:pPr>
              <w:widowControl w:val="0"/>
              <w:spacing w:after="120"/>
              <w:jc w:val="center"/>
              <w:rPr>
                <w:rFonts w:ascii="GHEA Grapalat" w:hAnsi="GHEA Grapalat"/>
                <w:sz w:val="20"/>
                <w:lang w:val="hy-AM"/>
              </w:rPr>
            </w:pPr>
          </w:p>
          <w:p w14:paraId="3A1FCADB" w14:textId="77777777" w:rsidR="0036173B" w:rsidRDefault="0036173B" w:rsidP="0036173B">
            <w:pPr>
              <w:widowControl w:val="0"/>
              <w:spacing w:after="120"/>
              <w:jc w:val="center"/>
              <w:rPr>
                <w:rFonts w:ascii="GHEA Grapalat" w:hAnsi="GHEA Grapalat"/>
                <w:sz w:val="20"/>
                <w:lang w:val="hy-AM"/>
              </w:rPr>
            </w:pPr>
          </w:p>
          <w:p w14:paraId="4D817BAC" w14:textId="77777777" w:rsidR="0036173B" w:rsidRDefault="0036173B" w:rsidP="0036173B">
            <w:pPr>
              <w:widowControl w:val="0"/>
              <w:spacing w:after="120"/>
              <w:rPr>
                <w:rFonts w:ascii="GHEA Grapalat" w:hAnsi="GHEA Grapalat"/>
                <w:sz w:val="20"/>
                <w:lang w:val="hy-AM"/>
              </w:rPr>
            </w:pPr>
          </w:p>
          <w:p w14:paraId="6D50FE31" w14:textId="77777777" w:rsidR="0036173B" w:rsidRDefault="0036173B" w:rsidP="0036173B">
            <w:pPr>
              <w:widowControl w:val="0"/>
              <w:spacing w:after="120"/>
              <w:jc w:val="center"/>
              <w:rPr>
                <w:rFonts w:ascii="GHEA Grapalat" w:hAnsi="GHEA Grapalat"/>
                <w:sz w:val="20"/>
                <w:lang w:val="hy-AM"/>
              </w:rPr>
            </w:pPr>
          </w:p>
          <w:p w14:paraId="58962E6D" w14:textId="3C575204" w:rsidR="0036173B" w:rsidRPr="006F1169" w:rsidRDefault="0036173B" w:rsidP="0036173B">
            <w:pPr>
              <w:widowControl w:val="0"/>
              <w:spacing w:after="120"/>
              <w:jc w:val="center"/>
              <w:rPr>
                <w:rFonts w:ascii="GHEA Grapalat" w:hAnsi="GHEA Grapalat"/>
                <w:sz w:val="20"/>
                <w:lang w:val="hy-AM"/>
              </w:rPr>
            </w:pPr>
          </w:p>
        </w:tc>
        <w:tc>
          <w:tcPr>
            <w:tcW w:w="2162" w:type="dxa"/>
          </w:tcPr>
          <w:p w14:paraId="7D0C664A" w14:textId="77777777" w:rsidR="0036173B" w:rsidRDefault="0036173B" w:rsidP="0036173B">
            <w:pPr>
              <w:jc w:val="center"/>
              <w:rPr>
                <w:rFonts w:ascii="GHEA Grapalat" w:hAnsi="GHEA Grapalat"/>
                <w:iCs/>
                <w:sz w:val="18"/>
                <w:szCs w:val="18"/>
                <w:lang w:val="hy-AM" w:eastAsia="en-US"/>
              </w:rPr>
            </w:pPr>
            <w:r>
              <w:rPr>
                <w:rFonts w:ascii="GHEA Grapalat" w:hAnsi="GHEA Grapalat" w:cs="Calibri"/>
                <w:bCs/>
                <w:iCs/>
                <w:sz w:val="18"/>
                <w:szCs w:val="18"/>
              </w:rPr>
              <w:t>Административный район Шенгавит, ул. Чехов 20</w:t>
            </w:r>
          </w:p>
          <w:p w14:paraId="0D6BD602" w14:textId="411B6FF0" w:rsidR="0036173B" w:rsidRPr="0036173B" w:rsidRDefault="0036173B" w:rsidP="0036173B">
            <w:pPr>
              <w:widowControl w:val="0"/>
              <w:spacing w:after="120"/>
              <w:jc w:val="center"/>
              <w:rPr>
                <w:rFonts w:ascii="GHEA Grapalat" w:hAnsi="GHEA Grapalat" w:cs="Calibri"/>
                <w:color w:val="000000"/>
                <w:sz w:val="16"/>
                <w:szCs w:val="16"/>
                <w:lang w:val="hy-AM"/>
              </w:rPr>
            </w:pPr>
          </w:p>
        </w:tc>
        <w:tc>
          <w:tcPr>
            <w:tcW w:w="2715" w:type="dxa"/>
            <w:vAlign w:val="center"/>
          </w:tcPr>
          <w:p w14:paraId="7CFDBA9A" w14:textId="328C296C" w:rsidR="0036173B" w:rsidRPr="006F1169" w:rsidRDefault="0036173B" w:rsidP="0036173B">
            <w:pPr>
              <w:widowControl w:val="0"/>
              <w:spacing w:after="120"/>
              <w:jc w:val="center"/>
              <w:rPr>
                <w:rFonts w:ascii="GHEA Grapalat" w:hAnsi="GHEA Grapalat"/>
                <w:sz w:val="18"/>
                <w:szCs w:val="18"/>
                <w:lang w:val="hy-AM"/>
              </w:rPr>
            </w:pPr>
            <w:r w:rsidRPr="006503BE">
              <w:rPr>
                <w:rFonts w:ascii="GHEA Grapalat" w:hAnsi="GHEA Grapalat" w:cs="Calibri"/>
                <w:bCs/>
                <w:iCs/>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5C7A3B58"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6503BE" w:rsidRPr="006503BE">
        <w:rPr>
          <w:rFonts w:ascii="GHEA Grapalat" w:hAnsi="GHEA Grapalat"/>
          <w:i/>
        </w:rPr>
        <w:t>26</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574"/>
        <w:gridCol w:w="194"/>
        <w:gridCol w:w="526"/>
        <w:gridCol w:w="824"/>
        <w:gridCol w:w="683"/>
        <w:gridCol w:w="1386"/>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4C966604"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006503BE" w:rsidRPr="006503BE">
              <w:rPr>
                <w:rFonts w:ascii="GHEA Grapalat" w:hAnsi="GHEA Grapalat"/>
                <w:sz w:val="16"/>
              </w:rPr>
              <w:t>6</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2F46A8">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7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6173B" w:rsidRPr="00F412AC" w14:paraId="2F969307" w14:textId="77777777" w:rsidTr="0058109D">
        <w:trPr>
          <w:trHeight w:val="363"/>
          <w:jc w:val="center"/>
        </w:trPr>
        <w:tc>
          <w:tcPr>
            <w:tcW w:w="1207" w:type="dxa"/>
            <w:vAlign w:val="center"/>
          </w:tcPr>
          <w:p w14:paraId="73EFAA56" w14:textId="77777777" w:rsidR="0036173B" w:rsidRDefault="0036173B" w:rsidP="0036173B">
            <w:pPr>
              <w:jc w:val="center"/>
              <w:rPr>
                <w:rFonts w:ascii="GHEA Grapalat" w:hAnsi="GHEA Grapalat"/>
                <w:sz w:val="20"/>
                <w:lang w:val="hy-AM"/>
              </w:rPr>
            </w:pPr>
          </w:p>
          <w:p w14:paraId="4C669AE1" w14:textId="77777777" w:rsidR="0036173B" w:rsidRPr="00F566BF" w:rsidRDefault="0036173B" w:rsidP="0036173B">
            <w:pPr>
              <w:jc w:val="center"/>
              <w:rPr>
                <w:rFonts w:ascii="GHEA Grapalat" w:hAnsi="GHEA Grapalat"/>
                <w:sz w:val="20"/>
                <w:lang w:val="es-ES"/>
              </w:rPr>
            </w:pPr>
            <w:r>
              <w:rPr>
                <w:rFonts w:ascii="GHEA Grapalat" w:hAnsi="GHEA Grapalat"/>
                <w:sz w:val="20"/>
                <w:lang w:val="hy-AM"/>
              </w:rPr>
              <w:t>1</w:t>
            </w:r>
          </w:p>
        </w:tc>
        <w:tc>
          <w:tcPr>
            <w:tcW w:w="1620" w:type="dxa"/>
          </w:tcPr>
          <w:p w14:paraId="12ADF56C" w14:textId="77777777" w:rsidR="0036173B" w:rsidRPr="006478A6" w:rsidRDefault="0036173B" w:rsidP="0036173B">
            <w:pPr>
              <w:jc w:val="center"/>
              <w:rPr>
                <w:rFonts w:ascii="GHEA Grapalat" w:hAnsi="GHEA Grapalat"/>
                <w:sz w:val="18"/>
                <w:szCs w:val="18"/>
              </w:rPr>
            </w:pPr>
          </w:p>
          <w:p w14:paraId="06F5813A" w14:textId="77777777" w:rsidR="0036173B" w:rsidRPr="0036173B" w:rsidRDefault="0036173B" w:rsidP="0036173B">
            <w:pPr>
              <w:jc w:val="center"/>
              <w:rPr>
                <w:rFonts w:ascii="GHEA Grapalat" w:hAnsi="GHEA Grapalat"/>
                <w:sz w:val="18"/>
                <w:szCs w:val="18"/>
                <w:lang w:val="hy-AM"/>
              </w:rPr>
            </w:pPr>
            <w:r w:rsidRPr="0036173B">
              <w:rPr>
                <w:rFonts w:ascii="GHEA Grapalat" w:hAnsi="GHEA Grapalat"/>
                <w:sz w:val="18"/>
                <w:szCs w:val="18"/>
                <w:lang w:val="hy-AM"/>
              </w:rPr>
              <w:t>71351540/108</w:t>
            </w:r>
          </w:p>
          <w:p w14:paraId="17508A79" w14:textId="52CA906D" w:rsidR="0036173B" w:rsidRPr="000C58D3" w:rsidRDefault="0036173B" w:rsidP="0036173B">
            <w:pPr>
              <w:jc w:val="center"/>
              <w:rPr>
                <w:rFonts w:ascii="GHEA Grapalat" w:hAnsi="GHEA Grapalat"/>
                <w:sz w:val="20"/>
                <w:lang w:val="hy-AM"/>
              </w:rPr>
            </w:pPr>
          </w:p>
        </w:tc>
        <w:tc>
          <w:tcPr>
            <w:tcW w:w="2236" w:type="dxa"/>
            <w:tcBorders>
              <w:top w:val="single" w:sz="4" w:space="0" w:color="auto"/>
              <w:left w:val="single" w:sz="4" w:space="0" w:color="auto"/>
              <w:bottom w:val="single" w:sz="4" w:space="0" w:color="auto"/>
              <w:right w:val="single" w:sz="4" w:space="0" w:color="auto"/>
            </w:tcBorders>
          </w:tcPr>
          <w:p w14:paraId="07DD0A8B" w14:textId="0F06E19B" w:rsidR="0036173B" w:rsidRPr="002F46A8" w:rsidRDefault="0036173B" w:rsidP="0036173B">
            <w:pPr>
              <w:jc w:val="center"/>
              <w:rPr>
                <w:rFonts w:ascii="GHEA Grapalat" w:hAnsi="GHEA Grapalat"/>
                <w:sz w:val="20"/>
                <w:lang w:val="hy-AM"/>
              </w:rPr>
            </w:pPr>
            <w:r w:rsidRPr="007F25FA">
              <w:rPr>
                <w:rFonts w:ascii="GHEA Grapalat" w:hAnsi="GHEA Grapalat"/>
                <w:b/>
                <w:bCs/>
                <w:i/>
                <w:sz w:val="18"/>
                <w:szCs w:val="18"/>
                <w:lang w:val="hy-AM"/>
              </w:rPr>
              <w:t xml:space="preserve">Консультационные услуги </w:t>
            </w:r>
            <w:r>
              <w:rPr>
                <w:rFonts w:ascii="GHEA Grapalat" w:hAnsi="GHEA Grapalat"/>
                <w:b/>
                <w:bCs/>
                <w:i/>
                <w:sz w:val="18"/>
                <w:szCs w:val="18"/>
                <w:lang w:val="hy-AM"/>
              </w:rPr>
              <w:t xml:space="preserve">по техническому контролю качества работ по благоустройству двора детского сада № 143 Шенгавитского </w:t>
            </w:r>
            <w:r>
              <w:rPr>
                <w:rFonts w:ascii="GHEA Grapalat" w:hAnsi="GHEA Grapalat"/>
                <w:b/>
                <w:bCs/>
                <w:i/>
                <w:sz w:val="18"/>
                <w:szCs w:val="18"/>
                <w:lang w:val="hy-AM"/>
              </w:rPr>
              <w:lastRenderedPageBreak/>
              <w:t xml:space="preserve">административного района г.Еревана  </w:t>
            </w:r>
          </w:p>
        </w:tc>
        <w:tc>
          <w:tcPr>
            <w:tcW w:w="682" w:type="dxa"/>
          </w:tcPr>
          <w:p w14:paraId="45EA2E05" w14:textId="48D0B2AE" w:rsidR="0036173B" w:rsidRPr="006503BE" w:rsidRDefault="0036173B" w:rsidP="0036173B">
            <w:pPr>
              <w:widowControl w:val="0"/>
              <w:spacing w:after="120"/>
              <w:jc w:val="center"/>
              <w:rPr>
                <w:rFonts w:ascii="GHEA Grapalat" w:hAnsi="GHEA Grapalat"/>
                <w:sz w:val="20"/>
                <w:lang w:val="en-US"/>
              </w:rPr>
            </w:pPr>
            <w:r w:rsidRPr="00911433">
              <w:lastRenderedPageBreak/>
              <w:t>0</w:t>
            </w:r>
          </w:p>
        </w:tc>
        <w:tc>
          <w:tcPr>
            <w:tcW w:w="813" w:type="dxa"/>
          </w:tcPr>
          <w:p w14:paraId="43F44025" w14:textId="4E7B2A50" w:rsidR="0036173B" w:rsidRPr="006503BE" w:rsidRDefault="0036173B" w:rsidP="0036173B">
            <w:pPr>
              <w:widowControl w:val="0"/>
              <w:spacing w:after="120"/>
              <w:jc w:val="center"/>
              <w:rPr>
                <w:rFonts w:ascii="GHEA Grapalat" w:hAnsi="GHEA Grapalat"/>
                <w:sz w:val="16"/>
                <w:lang w:val="en-US"/>
              </w:rPr>
            </w:pPr>
            <w:r w:rsidRPr="00911433">
              <w:t>15%</w:t>
            </w:r>
          </w:p>
        </w:tc>
        <w:tc>
          <w:tcPr>
            <w:tcW w:w="563" w:type="dxa"/>
          </w:tcPr>
          <w:p w14:paraId="0C4DAC7A" w14:textId="086F67E9" w:rsidR="0036173B" w:rsidRPr="006503BE" w:rsidRDefault="0036173B" w:rsidP="0036173B">
            <w:pPr>
              <w:widowControl w:val="0"/>
              <w:spacing w:after="120"/>
              <w:jc w:val="center"/>
              <w:rPr>
                <w:rFonts w:ascii="GHEA Grapalat" w:hAnsi="GHEA Grapalat" w:cs="Arial"/>
                <w:sz w:val="16"/>
                <w:lang w:val="en-US"/>
              </w:rPr>
            </w:pPr>
            <w:r w:rsidRPr="00911433">
              <w:t>15%</w:t>
            </w:r>
          </w:p>
        </w:tc>
        <w:tc>
          <w:tcPr>
            <w:tcW w:w="569" w:type="dxa"/>
          </w:tcPr>
          <w:p w14:paraId="1ADE806A" w14:textId="426EF1CA" w:rsidR="0036173B" w:rsidRPr="00F412AC" w:rsidRDefault="0036173B" w:rsidP="0036173B">
            <w:pPr>
              <w:widowControl w:val="0"/>
              <w:spacing w:after="120"/>
              <w:jc w:val="center"/>
              <w:rPr>
                <w:rFonts w:ascii="GHEA Grapalat" w:hAnsi="GHEA Grapalat" w:cs="Arial"/>
                <w:sz w:val="16"/>
              </w:rPr>
            </w:pPr>
            <w:r w:rsidRPr="00911433">
              <w:t>45%</w:t>
            </w:r>
          </w:p>
        </w:tc>
        <w:tc>
          <w:tcPr>
            <w:tcW w:w="694" w:type="dxa"/>
          </w:tcPr>
          <w:p w14:paraId="64F12FE8" w14:textId="4133AEF0" w:rsidR="0036173B" w:rsidRPr="00F412AC" w:rsidRDefault="0036173B" w:rsidP="0036173B">
            <w:pPr>
              <w:widowControl w:val="0"/>
              <w:spacing w:after="120"/>
              <w:jc w:val="center"/>
              <w:rPr>
                <w:rFonts w:ascii="GHEA Grapalat" w:hAnsi="GHEA Grapalat" w:cs="Arial"/>
                <w:sz w:val="16"/>
              </w:rPr>
            </w:pPr>
            <w:r w:rsidRPr="00911433">
              <w:t>45%</w:t>
            </w:r>
          </w:p>
        </w:tc>
        <w:tc>
          <w:tcPr>
            <w:tcW w:w="566" w:type="dxa"/>
          </w:tcPr>
          <w:p w14:paraId="13C7C97A" w14:textId="66B0FF83" w:rsidR="0036173B" w:rsidRPr="00F412AC" w:rsidRDefault="0036173B" w:rsidP="0036173B">
            <w:pPr>
              <w:widowControl w:val="0"/>
              <w:spacing w:after="120"/>
              <w:jc w:val="center"/>
              <w:rPr>
                <w:rFonts w:ascii="GHEA Grapalat" w:hAnsi="GHEA Grapalat" w:cs="Arial"/>
                <w:sz w:val="16"/>
              </w:rPr>
            </w:pPr>
            <w:r w:rsidRPr="00911433">
              <w:t>45%</w:t>
            </w:r>
          </w:p>
        </w:tc>
        <w:tc>
          <w:tcPr>
            <w:tcW w:w="601" w:type="dxa"/>
          </w:tcPr>
          <w:p w14:paraId="7288F9E6" w14:textId="5BC535D0" w:rsidR="0036173B" w:rsidRPr="00F412AC" w:rsidRDefault="0036173B" w:rsidP="0036173B">
            <w:pPr>
              <w:widowControl w:val="0"/>
              <w:spacing w:after="120"/>
              <w:jc w:val="center"/>
              <w:rPr>
                <w:rFonts w:ascii="GHEA Grapalat" w:hAnsi="GHEA Grapalat" w:cs="Arial"/>
                <w:sz w:val="16"/>
              </w:rPr>
            </w:pPr>
            <w:r w:rsidRPr="00911433">
              <w:t>75%</w:t>
            </w:r>
          </w:p>
        </w:tc>
        <w:tc>
          <w:tcPr>
            <w:tcW w:w="611" w:type="dxa"/>
          </w:tcPr>
          <w:p w14:paraId="0BE7EFAF" w14:textId="377E84AC" w:rsidR="0036173B" w:rsidRPr="00F412AC" w:rsidRDefault="0036173B" w:rsidP="0036173B">
            <w:pPr>
              <w:widowControl w:val="0"/>
              <w:spacing w:after="120"/>
              <w:jc w:val="center"/>
              <w:rPr>
                <w:rFonts w:ascii="GHEA Grapalat" w:hAnsi="GHEA Grapalat" w:cs="Arial"/>
                <w:sz w:val="16"/>
              </w:rPr>
            </w:pPr>
            <w:r w:rsidRPr="00911433">
              <w:t>75%</w:t>
            </w:r>
          </w:p>
        </w:tc>
        <w:tc>
          <w:tcPr>
            <w:tcW w:w="768" w:type="dxa"/>
            <w:gridSpan w:val="2"/>
          </w:tcPr>
          <w:p w14:paraId="5BE2BB41" w14:textId="2840D61F" w:rsidR="0036173B" w:rsidRPr="00F412AC" w:rsidRDefault="0036173B" w:rsidP="0036173B">
            <w:pPr>
              <w:widowControl w:val="0"/>
              <w:spacing w:after="120"/>
              <w:jc w:val="center"/>
              <w:rPr>
                <w:rFonts w:ascii="GHEA Grapalat" w:hAnsi="GHEA Grapalat" w:cs="Arial"/>
                <w:sz w:val="16"/>
              </w:rPr>
            </w:pPr>
            <w:r w:rsidRPr="00911433">
              <w:t>75%</w:t>
            </w:r>
          </w:p>
        </w:tc>
        <w:tc>
          <w:tcPr>
            <w:tcW w:w="526" w:type="dxa"/>
          </w:tcPr>
          <w:p w14:paraId="24368CAC" w14:textId="296E7FAD" w:rsidR="0036173B" w:rsidRPr="00F412AC" w:rsidRDefault="0036173B" w:rsidP="0036173B">
            <w:pPr>
              <w:widowControl w:val="0"/>
              <w:spacing w:after="120"/>
              <w:jc w:val="center"/>
              <w:rPr>
                <w:rFonts w:ascii="GHEA Grapalat" w:hAnsi="GHEA Grapalat" w:cs="Arial"/>
                <w:sz w:val="16"/>
              </w:rPr>
            </w:pPr>
            <w:r w:rsidRPr="00911433">
              <w:t>100%</w:t>
            </w:r>
          </w:p>
        </w:tc>
        <w:tc>
          <w:tcPr>
            <w:tcW w:w="824" w:type="dxa"/>
          </w:tcPr>
          <w:p w14:paraId="5BBF7714" w14:textId="118B4BA3" w:rsidR="0036173B" w:rsidRPr="00F412AC" w:rsidRDefault="0036173B" w:rsidP="0036173B">
            <w:pPr>
              <w:widowControl w:val="0"/>
              <w:spacing w:after="120"/>
              <w:jc w:val="center"/>
              <w:rPr>
                <w:rFonts w:ascii="GHEA Grapalat" w:hAnsi="GHEA Grapalat" w:cs="Arial"/>
                <w:sz w:val="16"/>
              </w:rPr>
            </w:pPr>
            <w:r w:rsidRPr="00911433">
              <w:t>100%</w:t>
            </w:r>
          </w:p>
        </w:tc>
        <w:tc>
          <w:tcPr>
            <w:tcW w:w="683" w:type="dxa"/>
          </w:tcPr>
          <w:p w14:paraId="5B4816E0" w14:textId="0C4ED8E8" w:rsidR="0036173B" w:rsidRPr="00F412AC" w:rsidRDefault="0036173B" w:rsidP="0036173B">
            <w:pPr>
              <w:widowControl w:val="0"/>
              <w:spacing w:after="120"/>
              <w:jc w:val="center"/>
              <w:rPr>
                <w:rFonts w:ascii="GHEA Grapalat" w:hAnsi="GHEA Grapalat" w:cs="Arial"/>
                <w:sz w:val="16"/>
              </w:rPr>
            </w:pPr>
            <w:r w:rsidRPr="00911433">
              <w:t>100%</w:t>
            </w:r>
          </w:p>
        </w:tc>
        <w:tc>
          <w:tcPr>
            <w:tcW w:w="1386" w:type="dxa"/>
          </w:tcPr>
          <w:p w14:paraId="77A27CB1" w14:textId="0FFE654E" w:rsidR="0036173B" w:rsidRPr="00F412AC" w:rsidRDefault="0036173B" w:rsidP="0036173B">
            <w:pPr>
              <w:widowControl w:val="0"/>
              <w:spacing w:after="120"/>
              <w:jc w:val="center"/>
              <w:rPr>
                <w:rFonts w:ascii="GHEA Grapalat" w:hAnsi="GHEA Grapalat"/>
                <w:b/>
                <w:sz w:val="16"/>
              </w:rPr>
            </w:pPr>
            <w:r w:rsidRPr="00911433">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071EE" w14:textId="77777777" w:rsidR="00A24E4D" w:rsidRDefault="00A24E4D">
      <w:r>
        <w:separator/>
      </w:r>
    </w:p>
  </w:endnote>
  <w:endnote w:type="continuationSeparator" w:id="0">
    <w:p w14:paraId="739D7DD6" w14:textId="77777777" w:rsidR="00A24E4D" w:rsidRDefault="00A2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EC11F" w14:textId="77777777" w:rsidR="00A24E4D" w:rsidRDefault="00A24E4D">
      <w:r>
        <w:separator/>
      </w:r>
    </w:p>
  </w:footnote>
  <w:footnote w:type="continuationSeparator" w:id="0">
    <w:p w14:paraId="5D22BA14" w14:textId="77777777" w:rsidR="00A24E4D" w:rsidRDefault="00A24E4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2"/>
  </w:num>
  <w:num w:numId="2" w16cid:durableId="780689810">
    <w:abstractNumId w:val="12"/>
  </w:num>
  <w:num w:numId="3" w16cid:durableId="1034235437">
    <w:abstractNumId w:val="21"/>
  </w:num>
  <w:num w:numId="4" w16cid:durableId="172915178">
    <w:abstractNumId w:val="17"/>
  </w:num>
  <w:num w:numId="5" w16cid:durableId="1549343949">
    <w:abstractNumId w:val="26"/>
  </w:num>
  <w:num w:numId="6" w16cid:durableId="2034450869">
    <w:abstractNumId w:val="22"/>
    <w:lvlOverride w:ilvl="0">
      <w:startOverride w:val="1"/>
    </w:lvlOverride>
    <w:lvlOverride w:ilvl="1"/>
    <w:lvlOverride w:ilvl="2"/>
    <w:lvlOverride w:ilvl="3"/>
    <w:lvlOverride w:ilvl="4"/>
    <w:lvlOverride w:ilvl="5"/>
    <w:lvlOverride w:ilvl="6"/>
    <w:lvlOverride w:ilvl="7"/>
    <w:lvlOverride w:ilvl="8"/>
  </w:num>
  <w:num w:numId="7" w16cid:durableId="14768759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9"/>
  </w:num>
  <w:num w:numId="10" w16cid:durableId="1521895785">
    <w:abstractNumId w:val="7"/>
  </w:num>
  <w:num w:numId="11" w16cid:durableId="2110999915">
    <w:abstractNumId w:val="10"/>
  </w:num>
  <w:num w:numId="12" w16cid:durableId="1921283486">
    <w:abstractNumId w:val="33"/>
  </w:num>
  <w:num w:numId="13" w16cid:durableId="203711224">
    <w:abstractNumId w:val="29"/>
  </w:num>
  <w:num w:numId="14" w16cid:durableId="507986841">
    <w:abstractNumId w:val="15"/>
  </w:num>
  <w:num w:numId="15" w16cid:durableId="1067076378">
    <w:abstractNumId w:val="31"/>
  </w:num>
  <w:num w:numId="16" w16cid:durableId="44526410">
    <w:abstractNumId w:val="16"/>
  </w:num>
  <w:num w:numId="17" w16cid:durableId="1305820026">
    <w:abstractNumId w:val="8"/>
  </w:num>
  <w:num w:numId="18" w16cid:durableId="112142434">
    <w:abstractNumId w:val="1"/>
  </w:num>
  <w:num w:numId="19" w16cid:durableId="965434073">
    <w:abstractNumId w:val="18"/>
  </w:num>
  <w:num w:numId="20" w16cid:durableId="1909341790">
    <w:abstractNumId w:val="18"/>
  </w:num>
  <w:num w:numId="21" w16cid:durableId="150173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3"/>
  </w:num>
  <w:num w:numId="23" w16cid:durableId="1849716574">
    <w:abstractNumId w:val="9"/>
  </w:num>
  <w:num w:numId="24" w16cid:durableId="1653831663">
    <w:abstractNumId w:val="20"/>
  </w:num>
  <w:num w:numId="25" w16cid:durableId="159642">
    <w:abstractNumId w:val="14"/>
  </w:num>
  <w:num w:numId="26" w16cid:durableId="313875938">
    <w:abstractNumId w:val="6"/>
  </w:num>
  <w:num w:numId="27" w16cid:durableId="2031569558">
    <w:abstractNumId w:val="5"/>
  </w:num>
  <w:num w:numId="28" w16cid:durableId="593704355">
    <w:abstractNumId w:val="0"/>
  </w:num>
  <w:num w:numId="29" w16cid:durableId="1782602196">
    <w:abstractNumId w:val="11"/>
  </w:num>
  <w:num w:numId="30" w16cid:durableId="854610540">
    <w:abstractNumId w:val="28"/>
  </w:num>
  <w:num w:numId="31" w16cid:durableId="308675740">
    <w:abstractNumId w:val="25"/>
  </w:num>
  <w:num w:numId="32" w16cid:durableId="429355547">
    <w:abstractNumId w:val="24"/>
  </w:num>
  <w:num w:numId="33" w16cid:durableId="327444820">
    <w:abstractNumId w:val="32"/>
  </w:num>
  <w:num w:numId="34" w16cid:durableId="1158501212">
    <w:abstractNumId w:val="27"/>
  </w:num>
  <w:num w:numId="35" w16cid:durableId="1109549713">
    <w:abstractNumId w:val="2"/>
  </w:num>
  <w:num w:numId="36" w16cid:durableId="1295676862">
    <w:abstractNumId w:val="13"/>
  </w:num>
  <w:num w:numId="37" w16cid:durableId="1199590671">
    <w:abstractNumId w:val="30"/>
  </w:num>
  <w:num w:numId="38" w16cid:durableId="1515654555">
    <w:abstractNumId w:val="4"/>
  </w:num>
  <w:num w:numId="39" w16cid:durableId="282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3528532">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6F6D"/>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406"/>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500"/>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174"/>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15E"/>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B28"/>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73B"/>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B78"/>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28D"/>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960"/>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20"/>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3BE"/>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5E"/>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8DD"/>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77846"/>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48E"/>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4D9"/>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5FA"/>
    <w:rsid w:val="007F281F"/>
    <w:rsid w:val="007F336D"/>
    <w:rsid w:val="007F503F"/>
    <w:rsid w:val="007F5A5F"/>
    <w:rsid w:val="007F65F5"/>
    <w:rsid w:val="007F6722"/>
    <w:rsid w:val="008013BF"/>
    <w:rsid w:val="008013DA"/>
    <w:rsid w:val="00801411"/>
    <w:rsid w:val="00801641"/>
    <w:rsid w:val="00801AC7"/>
    <w:rsid w:val="008029EB"/>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0908"/>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3AD1"/>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E4D"/>
    <w:rsid w:val="00A24F80"/>
    <w:rsid w:val="00A25D1B"/>
    <w:rsid w:val="00A26B71"/>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06D"/>
    <w:rsid w:val="00A46F92"/>
    <w:rsid w:val="00A47163"/>
    <w:rsid w:val="00A4729F"/>
    <w:rsid w:val="00A472AA"/>
    <w:rsid w:val="00A47B86"/>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062"/>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4EC"/>
    <w:rsid w:val="00B16E83"/>
    <w:rsid w:val="00B17063"/>
    <w:rsid w:val="00B1718B"/>
    <w:rsid w:val="00B176AF"/>
    <w:rsid w:val="00B17EB1"/>
    <w:rsid w:val="00B2066D"/>
    <w:rsid w:val="00B20FD7"/>
    <w:rsid w:val="00B2104E"/>
    <w:rsid w:val="00B21689"/>
    <w:rsid w:val="00B217A5"/>
    <w:rsid w:val="00B217BB"/>
    <w:rsid w:val="00B22406"/>
    <w:rsid w:val="00B225D5"/>
    <w:rsid w:val="00B2283B"/>
    <w:rsid w:val="00B23A55"/>
    <w:rsid w:val="00B23D4B"/>
    <w:rsid w:val="00B25447"/>
    <w:rsid w:val="00B2561E"/>
    <w:rsid w:val="00B2572B"/>
    <w:rsid w:val="00B25FC4"/>
    <w:rsid w:val="00B26643"/>
    <w:rsid w:val="00B2681D"/>
    <w:rsid w:val="00B2752E"/>
    <w:rsid w:val="00B30994"/>
    <w:rsid w:val="00B3144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C96"/>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1884"/>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E081E"/>
    <w:rsid w:val="00CE0AC0"/>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D9"/>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74A"/>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0CDF"/>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26A"/>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1AA"/>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8D4"/>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customStyle="1" w:styleId="ypks7kbdpwfgdykd3qb9">
    <w:name w:val="ypks7kbdpwfgdykd3qb9"/>
    <w:basedOn w:val="DefaultParagraphFont"/>
    <w:rsid w:val="00175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3097</TotalTime>
  <Pages>88</Pages>
  <Words>18986</Words>
  <Characters>108223</Characters>
  <Application>Microsoft Office Word</Application>
  <DocSecurity>0</DocSecurity>
  <Lines>901</Lines>
  <Paragraphs>253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126956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1908</cp:revision>
  <cp:lastPrinted>2018-02-16T07:12:00Z</cp:lastPrinted>
  <dcterms:created xsi:type="dcterms:W3CDTF">2019-10-28T07:04:00Z</dcterms:created>
  <dcterms:modified xsi:type="dcterms:W3CDTF">2026-02-26T08:02:00Z</dcterms:modified>
</cp:coreProperties>
</file>